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41A" w:rsidRDefault="005F34FD">
      <w:pPr>
        <w:pStyle w:val="Default"/>
        <w:jc w:val="center"/>
      </w:pPr>
      <w:r>
        <w:rPr>
          <w:b/>
          <w:bCs/>
        </w:rPr>
        <w:t>ДОГОВОР №_______</w:t>
      </w:r>
    </w:p>
    <w:p w:rsidR="008D241A" w:rsidRDefault="005F34FD">
      <w:pPr>
        <w:pStyle w:val="Default"/>
        <w:jc w:val="center"/>
        <w:rPr>
          <w:b/>
          <w:bCs/>
        </w:rPr>
      </w:pPr>
      <w:r>
        <w:rPr>
          <w:b/>
          <w:bCs/>
        </w:rPr>
        <w:t>на оказание услуг по технической поддержке программного обеспечения</w:t>
      </w:r>
    </w:p>
    <w:p w:rsidR="008D241A" w:rsidRDefault="008D241A">
      <w:pPr>
        <w:pStyle w:val="Default"/>
        <w:jc w:val="center"/>
        <w:rPr>
          <w:b/>
          <w:bCs/>
        </w:rPr>
      </w:pPr>
    </w:p>
    <w:p w:rsidR="008D241A" w:rsidRDefault="008D241A">
      <w:pPr>
        <w:pStyle w:val="Default"/>
        <w:jc w:val="center"/>
      </w:pPr>
    </w:p>
    <w:p w:rsidR="008D241A" w:rsidRDefault="005F34FD">
      <w:pPr>
        <w:pStyle w:val="Default"/>
      </w:pPr>
      <w:r>
        <w:t xml:space="preserve">г. Уфа                                                                                               </w:t>
      </w:r>
      <w:bookmarkStart w:id="0" w:name="_GoBack"/>
      <w:bookmarkEnd w:id="0"/>
      <w:r>
        <w:t>«___»_________ 201</w:t>
      </w:r>
      <w:r w:rsidRPr="00497475">
        <w:t>4</w:t>
      </w:r>
      <w:r>
        <w:t xml:space="preserve"> г.</w:t>
      </w:r>
    </w:p>
    <w:p w:rsidR="008D241A" w:rsidRDefault="008D241A">
      <w:pPr>
        <w:pStyle w:val="Default"/>
      </w:pPr>
    </w:p>
    <w:p w:rsidR="008D241A" w:rsidRDefault="005F34FD">
      <w:pPr>
        <w:pStyle w:val="Default"/>
        <w:spacing w:line="264" w:lineRule="auto"/>
        <w:jc w:val="both"/>
      </w:pPr>
      <w:r>
        <w:t xml:space="preserve"> </w:t>
      </w:r>
      <w:r>
        <w:rPr>
          <w:b/>
        </w:rPr>
        <w:t xml:space="preserve">          Открытое акционерное общество "Башинформсвязь"</w:t>
      </w:r>
      <w:r>
        <w:t>, именуемое в дальнейшем «Заказчик», в лице генерального директора Сафеева Рустема  Рузбековича, действующего на основании Устава</w:t>
      </w:r>
      <w:r>
        <w:rPr>
          <w:b/>
          <w:bCs/>
        </w:rPr>
        <w:t xml:space="preserve">, </w:t>
      </w:r>
      <w:r>
        <w:t>с одной стороны,</w:t>
      </w:r>
      <w:r w:rsidR="009B793A" w:rsidRPr="009B793A">
        <w:t xml:space="preserve"> и _______________</w:t>
      </w:r>
      <w:r w:rsidR="00497475" w:rsidRPr="009B793A">
        <w:t>,</w:t>
      </w:r>
      <w:r w:rsidRPr="009B793A">
        <w:t xml:space="preserve"> в дальнейшем именуемое «Исполнитель», в лице Генерального директора </w:t>
      </w:r>
      <w:r w:rsidR="009B793A" w:rsidRPr="009B793A">
        <w:t>__________________________</w:t>
      </w:r>
      <w:r w:rsidR="00497475" w:rsidRPr="009B793A">
        <w:t>,</w:t>
      </w:r>
      <w:r w:rsidR="00497475">
        <w:t xml:space="preserve"> </w:t>
      </w:r>
      <w:r>
        <w:t xml:space="preserve">действующего на основании Устава, с другой стороны,  совместно именуемые «Стороны», а по отдельности «Сторона», заключили настоящий договор (далее – «Договор») о нижеследующем: </w:t>
      </w:r>
    </w:p>
    <w:p w:rsidR="008D241A" w:rsidRDefault="008D241A">
      <w:pPr>
        <w:pStyle w:val="Default"/>
        <w:spacing w:line="264" w:lineRule="auto"/>
        <w:jc w:val="both"/>
      </w:pPr>
    </w:p>
    <w:p w:rsidR="008D241A" w:rsidRDefault="005F34FD">
      <w:pPr>
        <w:pStyle w:val="Default"/>
        <w:spacing w:after="120" w:line="264" w:lineRule="auto"/>
        <w:jc w:val="both"/>
      </w:pPr>
      <w:r>
        <w:rPr>
          <w:b/>
          <w:bCs/>
        </w:rPr>
        <w:t xml:space="preserve">1. Предмет договора. </w:t>
      </w:r>
    </w:p>
    <w:p w:rsidR="008D241A" w:rsidRDefault="005F34FD">
      <w:pPr>
        <w:pStyle w:val="Default"/>
        <w:spacing w:line="264" w:lineRule="auto"/>
        <w:jc w:val="both"/>
      </w:pPr>
      <w:r>
        <w:t xml:space="preserve">1.1. Согласно </w:t>
      </w:r>
      <w:r w:rsidR="00497475">
        <w:t>условиям настоящего договора,</w:t>
      </w:r>
      <w:r>
        <w:t xml:space="preserve"> Исполнитель обязуется предоставлять услуги по технической поддержке Программных продуктов </w:t>
      </w:r>
      <w:r>
        <w:rPr>
          <w:lang w:val="en-US"/>
        </w:rPr>
        <w:t>EMC</w:t>
      </w:r>
      <w:r>
        <w:t xml:space="preserve"> </w:t>
      </w:r>
      <w:r>
        <w:rPr>
          <w:lang w:val="en-US"/>
        </w:rPr>
        <w:t>Documentum</w:t>
      </w:r>
      <w:r>
        <w:t xml:space="preserve"> (Далее - Услуги), принадлежащих Заказчику, с целью поддержания их нормального (рабочего) состояния, а Заказчик обязуется принимать и оплачивать вышеуказанные услуги в соответствии с настоящим Договором. </w:t>
      </w:r>
    </w:p>
    <w:p w:rsidR="008D241A" w:rsidRDefault="005F34FD">
      <w:pPr>
        <w:pStyle w:val="Default"/>
        <w:spacing w:line="264" w:lineRule="auto"/>
        <w:jc w:val="both"/>
      </w:pPr>
      <w:r>
        <w:t xml:space="preserve">1.2. Перечень Программных продуктов </w:t>
      </w:r>
      <w:r>
        <w:rPr>
          <w:lang w:val="en-US"/>
        </w:rPr>
        <w:t>EMC</w:t>
      </w:r>
      <w:r>
        <w:t xml:space="preserve"> </w:t>
      </w:r>
      <w:r>
        <w:rPr>
          <w:lang w:val="en-US"/>
        </w:rPr>
        <w:t>Documentum</w:t>
      </w:r>
      <w:r>
        <w:t xml:space="preserve">, на которые осуществляется техническая поддержка, указан в Приложении №1 к настоящему Договору, условия и объем предоставления технической поддержки описаны в Приложении №2  к настоящему Договору. </w:t>
      </w:r>
    </w:p>
    <w:p w:rsidR="008D241A" w:rsidRDefault="005F34FD">
      <w:pPr>
        <w:pStyle w:val="Default"/>
        <w:spacing w:line="264" w:lineRule="auto"/>
        <w:jc w:val="both"/>
      </w:pPr>
      <w:r>
        <w:t>1.3. Срок оказания услуг указан в Приложении №1 к настоящему Договору.</w:t>
      </w:r>
    </w:p>
    <w:p w:rsidR="008D241A" w:rsidRDefault="005F34FD">
      <w:pPr>
        <w:pStyle w:val="Default"/>
        <w:spacing w:line="264" w:lineRule="auto"/>
        <w:jc w:val="both"/>
      </w:pPr>
      <w:r>
        <w:t xml:space="preserve">1.4.  Услуги, составляющие предмет настоящего договора, выполняются по адресу: г. Уфа, ул. Ленина, 30.  </w:t>
      </w:r>
    </w:p>
    <w:p w:rsidR="008D241A" w:rsidRDefault="005F34FD">
      <w:pPr>
        <w:pStyle w:val="Default"/>
        <w:spacing w:line="264" w:lineRule="auto"/>
        <w:jc w:val="both"/>
      </w:pPr>
      <w:r>
        <w:t xml:space="preserve">1.5. Исполнитель вправе предоставить дополнительные услуги Заказчику, при условии, что такие услуги будут оформлены дополнительным соглашением к настоящему Договору. </w:t>
      </w:r>
    </w:p>
    <w:p w:rsidR="008D241A" w:rsidRDefault="008D241A">
      <w:pPr>
        <w:pStyle w:val="Default"/>
        <w:spacing w:line="264" w:lineRule="auto"/>
        <w:jc w:val="both"/>
      </w:pPr>
    </w:p>
    <w:p w:rsidR="008D241A" w:rsidRDefault="005F34FD">
      <w:pPr>
        <w:pStyle w:val="Default"/>
        <w:spacing w:after="120" w:line="264" w:lineRule="auto"/>
        <w:jc w:val="both"/>
      </w:pPr>
      <w:r>
        <w:rPr>
          <w:b/>
          <w:bCs/>
        </w:rPr>
        <w:t xml:space="preserve">2. Обязанности Сторон. </w:t>
      </w:r>
    </w:p>
    <w:p w:rsidR="008D241A" w:rsidRDefault="005F34FD">
      <w:pPr>
        <w:pStyle w:val="Default"/>
        <w:spacing w:line="264" w:lineRule="auto"/>
        <w:jc w:val="both"/>
      </w:pPr>
      <w:r>
        <w:t xml:space="preserve">2.1. Исполнитель обязан: </w:t>
      </w:r>
    </w:p>
    <w:p w:rsidR="008D241A" w:rsidRDefault="005F34FD">
      <w:pPr>
        <w:pStyle w:val="Default"/>
        <w:spacing w:line="264" w:lineRule="auto"/>
        <w:jc w:val="both"/>
      </w:pPr>
      <w:r>
        <w:t xml:space="preserve">2.1.1. Качественно и в срок оказывать услуги, указанные в п. 1 Договора. </w:t>
      </w:r>
    </w:p>
    <w:p w:rsidR="008D241A" w:rsidRDefault="005F34FD">
      <w:pPr>
        <w:pStyle w:val="Default"/>
        <w:spacing w:line="264" w:lineRule="auto"/>
        <w:jc w:val="both"/>
      </w:pPr>
      <w:r>
        <w:t xml:space="preserve">2.1.2. Предоставлять гарантию на выполненные Услуги в течение 3 (Трех) месяцев с момента выдачи результата работ Заказчику. </w:t>
      </w:r>
    </w:p>
    <w:p w:rsidR="008D241A" w:rsidRDefault="005F34FD">
      <w:pPr>
        <w:pStyle w:val="Default"/>
        <w:spacing w:line="264" w:lineRule="auto"/>
        <w:jc w:val="both"/>
      </w:pPr>
      <w:r>
        <w:t xml:space="preserve">2.1.3. По требованию Заказчика проводить сверку задолженности с оформлением двухсторонних Актов сверки расчетов. </w:t>
      </w:r>
    </w:p>
    <w:p w:rsidR="008D241A" w:rsidRDefault="005F34FD">
      <w:pPr>
        <w:pStyle w:val="Default"/>
        <w:spacing w:line="264" w:lineRule="auto"/>
        <w:jc w:val="both"/>
      </w:pPr>
      <w:r>
        <w:t xml:space="preserve">2.1.4. Письменно информировать Заказчика (с приложением подтверждающих документов) обо всех изменениях в перечне лиц, имеющих право на подписи счетов-фактур. </w:t>
      </w:r>
    </w:p>
    <w:p w:rsidR="008D241A" w:rsidRDefault="005F34FD">
      <w:pPr>
        <w:pStyle w:val="Default"/>
        <w:spacing w:line="264" w:lineRule="auto"/>
        <w:jc w:val="both"/>
      </w:pPr>
      <w:r>
        <w:t xml:space="preserve">2.1.5. Исполнитель обязан следить за тем, чтобы его технический персонал и ответственные контактные лица обладали необходимым уровнем знаний и квалификации для оказания услуг по поддержке Программного обеспечения Заказчика в оговоренных рамках. </w:t>
      </w:r>
    </w:p>
    <w:p w:rsidR="008D241A" w:rsidRDefault="005F34FD">
      <w:pPr>
        <w:pStyle w:val="Default"/>
        <w:spacing w:line="264" w:lineRule="auto"/>
        <w:jc w:val="both"/>
      </w:pPr>
      <w:r>
        <w:t xml:space="preserve">2.2 Заказчик обязан: </w:t>
      </w:r>
    </w:p>
    <w:p w:rsidR="008D241A" w:rsidRDefault="005F34FD">
      <w:pPr>
        <w:pStyle w:val="Default"/>
        <w:spacing w:line="264" w:lineRule="auto"/>
        <w:jc w:val="both"/>
      </w:pPr>
      <w:r>
        <w:lastRenderedPageBreak/>
        <w:t>2.2.1.  Заказчик обязан назначить ответственных контактных лиц и следить за тем, чтобы его технический персонал и ответственные контактные лица обладали необходимым уровнем подготовки для сопровождения Договора.</w:t>
      </w:r>
    </w:p>
    <w:p w:rsidR="008D241A" w:rsidRDefault="005F34FD">
      <w:pPr>
        <w:pStyle w:val="Default"/>
        <w:spacing w:line="264" w:lineRule="auto"/>
        <w:jc w:val="both"/>
      </w:pPr>
      <w:r>
        <w:t xml:space="preserve">2.2.3. Принять результаты оказанных Услуг и при отсутствии замечаний подписать Акт сдачи-приемки Услуг в срок не позднее 3 (Трех) рабочих дней с момента получения от Исполнителя Акта сдачи-приемки Услуг, либо предоставить мотивированный отказ от подписания Акта в вышеуказанный срок. </w:t>
      </w:r>
    </w:p>
    <w:p w:rsidR="008D241A" w:rsidRDefault="008D241A">
      <w:pPr>
        <w:pStyle w:val="Default"/>
        <w:spacing w:line="264" w:lineRule="auto"/>
        <w:jc w:val="both"/>
      </w:pPr>
    </w:p>
    <w:p w:rsidR="008D241A" w:rsidRDefault="005F34FD">
      <w:pPr>
        <w:pStyle w:val="Default"/>
        <w:spacing w:after="120" w:line="264" w:lineRule="auto"/>
        <w:jc w:val="both"/>
      </w:pPr>
      <w:r>
        <w:rPr>
          <w:b/>
          <w:bCs/>
        </w:rPr>
        <w:t xml:space="preserve">3. Стоимость услуг и порядок оплаты. </w:t>
      </w:r>
    </w:p>
    <w:p w:rsidR="008D241A" w:rsidRDefault="005F34FD">
      <w:pPr>
        <w:pStyle w:val="Default"/>
        <w:spacing w:line="264" w:lineRule="auto"/>
        <w:jc w:val="both"/>
      </w:pPr>
      <w:r>
        <w:t xml:space="preserve">3.1. Стоимость Договора составляет </w:t>
      </w:r>
      <w:r w:rsidR="009B793A">
        <w:t>_____________</w:t>
      </w:r>
      <w:r w:rsidR="00497475">
        <w:t xml:space="preserve"> </w:t>
      </w:r>
      <w:r>
        <w:t>( ) рубл</w:t>
      </w:r>
      <w:r w:rsidR="00497475">
        <w:t>ей</w:t>
      </w:r>
      <w:r>
        <w:t xml:space="preserve"> 00 коп., в том числе НДС 18% в сумме </w:t>
      </w:r>
      <w:r w:rsidR="009B793A">
        <w:t>____________</w:t>
      </w:r>
      <w:r>
        <w:t xml:space="preserve"> ( </w:t>
      </w:r>
      <w:r w:rsidR="009B793A">
        <w:t xml:space="preserve"> </w:t>
      </w:r>
      <w:r>
        <w:t>) руб</w:t>
      </w:r>
      <w:r w:rsidR="009B793A">
        <w:t>.</w:t>
      </w:r>
      <w:r>
        <w:t xml:space="preserve"> </w:t>
      </w:r>
      <w:r w:rsidR="009B793A">
        <w:t>0</w:t>
      </w:r>
      <w:r>
        <w:t xml:space="preserve">0 коп. и увеличению не подлежит. </w:t>
      </w:r>
    </w:p>
    <w:p w:rsidR="008D241A" w:rsidRDefault="005F34FD">
      <w:pPr>
        <w:pStyle w:val="ab"/>
        <w:tabs>
          <w:tab w:val="left" w:pos="426"/>
        </w:tabs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Исполнитель производит регистрацию и возобновление технической поддержки в </w:t>
      </w:r>
      <w:r>
        <w:rPr>
          <w:rFonts w:ascii="Times New Roman" w:hAnsi="Times New Roman" w:cs="Times New Roman"/>
          <w:sz w:val="24"/>
          <w:szCs w:val="24"/>
          <w:lang w:val="en-US"/>
        </w:rPr>
        <w:t>EMC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  <w:lang w:val="en-US"/>
        </w:rPr>
        <w:t>cumentum</w:t>
      </w:r>
      <w:r>
        <w:rPr>
          <w:rFonts w:ascii="Times New Roman" w:hAnsi="Times New Roman" w:cs="Times New Roman"/>
          <w:sz w:val="24"/>
          <w:szCs w:val="24"/>
        </w:rPr>
        <w:t xml:space="preserve"> и предоставляет Заказчику подтверждающие документы в течение 5 (пяти) рабочих дней с даты подписания настоящего Договора.</w:t>
      </w:r>
    </w:p>
    <w:p w:rsidR="008D241A" w:rsidRDefault="005F34FD">
      <w:pPr>
        <w:pStyle w:val="ab"/>
        <w:tabs>
          <w:tab w:val="left" w:pos="426"/>
        </w:tabs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 Заказчик производит оплату Договора </w:t>
      </w:r>
      <w:r w:rsidR="004974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размере 100% от стоимости договора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30 (тридцати) рабочих дней с даты предоставления Исполнителем подтверждающих документов на наличие технической поддержки по Договору, на основании счета Исполнителя.</w:t>
      </w:r>
    </w:p>
    <w:p w:rsidR="008D241A" w:rsidRDefault="005F34FD">
      <w:pPr>
        <w:tabs>
          <w:tab w:val="left" w:pos="426"/>
        </w:tabs>
        <w:spacing w:after="0" w:line="264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3.4. Оплата по настоящему договору производится Заказчиком путем безналичного перечисления денежных средств на расчетный счет Исполнителя.</w:t>
      </w:r>
    </w:p>
    <w:p w:rsidR="008D241A" w:rsidRDefault="005F34FD">
      <w:pPr>
        <w:pStyle w:val="Default"/>
        <w:spacing w:line="264" w:lineRule="auto"/>
        <w:jc w:val="both"/>
      </w:pPr>
      <w:r>
        <w:t xml:space="preserve">3.5. Сдача-приемка Услуг по настоящему Договору производится не позднее </w:t>
      </w:r>
      <w:r w:rsidR="00806030">
        <w:t>3</w:t>
      </w:r>
      <w:r>
        <w:t xml:space="preserve"> (</w:t>
      </w:r>
      <w:r w:rsidR="00806030">
        <w:t>Трех</w:t>
      </w:r>
      <w:r>
        <w:t xml:space="preserve">) рабочих дней </w:t>
      </w:r>
      <w:r w:rsidR="00806030">
        <w:t xml:space="preserve">с даты представления подтверждающих документов о регистрации и возобновления технической поддержки Программных продуктов </w:t>
      </w:r>
      <w:r w:rsidR="00806030">
        <w:rPr>
          <w:lang w:val="en-US"/>
        </w:rPr>
        <w:t>EMC</w:t>
      </w:r>
      <w:r w:rsidR="00806030">
        <w:t xml:space="preserve"> </w:t>
      </w:r>
      <w:r w:rsidR="00806030">
        <w:rPr>
          <w:lang w:val="en-US"/>
        </w:rPr>
        <w:t>D</w:t>
      </w:r>
      <w:r w:rsidR="00806030">
        <w:t>о</w:t>
      </w:r>
      <w:r w:rsidR="00806030">
        <w:rPr>
          <w:lang w:val="en-US"/>
        </w:rPr>
        <w:t>cumentum</w:t>
      </w:r>
      <w:r w:rsidR="00806030">
        <w:t xml:space="preserve">. Исполнитель </w:t>
      </w:r>
      <w:r>
        <w:t xml:space="preserve">обязан предоставить Заказчику </w:t>
      </w:r>
      <w:r w:rsidR="00806030">
        <w:t xml:space="preserve">Подтверждение размещенного заказа на возобновление технической поддержки Программных продуктов ЕМС </w:t>
      </w:r>
      <w:r w:rsidR="00806030">
        <w:rPr>
          <w:lang w:val="en-US"/>
        </w:rPr>
        <w:t>Documentum</w:t>
      </w:r>
      <w:r w:rsidR="00806030">
        <w:t xml:space="preserve">, </w:t>
      </w:r>
      <w:r>
        <w:t xml:space="preserve">Акт сдачи-приемки Услуг и счет-фактуру. Заказчик в течение 10 (десяти) рабочих дней обязан подписать и возвратить Исполнителю один экземпляр Акта. </w:t>
      </w:r>
    </w:p>
    <w:p w:rsidR="008D241A" w:rsidRDefault="005F34FD">
      <w:pPr>
        <w:pStyle w:val="Default"/>
        <w:spacing w:line="264" w:lineRule="auto"/>
        <w:jc w:val="both"/>
      </w:pPr>
      <w:r>
        <w:t xml:space="preserve">3.5. Датой надлежащей оплаты считается дата списания соответствующей суммы с расчетного счета Заказчика. </w:t>
      </w:r>
    </w:p>
    <w:p w:rsidR="008D241A" w:rsidRDefault="008D241A">
      <w:pPr>
        <w:pStyle w:val="Default"/>
        <w:spacing w:line="264" w:lineRule="auto"/>
        <w:jc w:val="both"/>
      </w:pPr>
    </w:p>
    <w:p w:rsidR="008D241A" w:rsidRDefault="005F34FD">
      <w:pPr>
        <w:pStyle w:val="Default"/>
        <w:spacing w:after="120" w:line="264" w:lineRule="auto"/>
        <w:jc w:val="both"/>
      </w:pPr>
      <w:r>
        <w:rPr>
          <w:b/>
          <w:bCs/>
        </w:rPr>
        <w:t xml:space="preserve">4. Ответственность сторон. </w:t>
      </w:r>
    </w:p>
    <w:p w:rsidR="008D241A" w:rsidRDefault="005F34FD">
      <w:pPr>
        <w:pStyle w:val="Default"/>
        <w:spacing w:line="264" w:lineRule="auto"/>
        <w:jc w:val="both"/>
      </w:pPr>
      <w:r>
        <w:t xml:space="preserve">4.1. За неисполнение или ненадлежащее исполнение своих договорных обязательств, стороны несут ответственность в соответствии с настоящим договором и законодательством Российской Федерации. </w:t>
      </w:r>
    </w:p>
    <w:p w:rsidR="008D241A" w:rsidRDefault="005F34FD">
      <w:pPr>
        <w:pStyle w:val="Default"/>
        <w:spacing w:line="264" w:lineRule="auto"/>
        <w:jc w:val="both"/>
      </w:pPr>
      <w:r>
        <w:t xml:space="preserve">4.2. Стороны освобождаются от ответственности за частичное или полное неисполнение обязательств по Договору, если ненадлежащее исполнение Сторонами обязанностей вызвано непреодолимой силой, т.е. чрезвычайными и непредотвратимыми обстоятельствами, не подлежащими разумному контролю, при условии, что данные силы или обстоятельства непосредственно повлияли на выполнение обязательств по Договору. В этом случае срок выполнения договорных обязательств будет продлен на время действия указанных обстоятельств. </w:t>
      </w:r>
    </w:p>
    <w:p w:rsidR="008D241A" w:rsidRDefault="005F34FD">
      <w:pPr>
        <w:pStyle w:val="Default"/>
        <w:spacing w:line="264" w:lineRule="auto"/>
        <w:jc w:val="both"/>
      </w:pPr>
      <w:r>
        <w:t xml:space="preserve">4.3. Сторона, которая не в состоянии выполнить свои договорные обязательства, незамедлительно информирует другую Сторону о начале и прекращении указанных выше обстоятельств, но в любом случае не позднее 10 (Десяти) дней после начала их действия. Несвоевременное уведомление об обстоятельствах непреодолимой силы </w:t>
      </w:r>
      <w:r>
        <w:lastRenderedPageBreak/>
        <w:t xml:space="preserve">лишает соответствующую Сторону права на освобождение от договорных обязательств по причине указанных обстоятельств. </w:t>
      </w:r>
    </w:p>
    <w:p w:rsidR="008D241A" w:rsidRDefault="005F34FD">
      <w:pPr>
        <w:pStyle w:val="Default"/>
        <w:spacing w:line="264" w:lineRule="auto"/>
        <w:jc w:val="both"/>
      </w:pPr>
      <w:r>
        <w:t xml:space="preserve">4.4. Надлежащим доказательством наличия вышеуказанных обстоятельств и их продолжительности будут являться справки, выданные уполномоченным государственным органом. </w:t>
      </w:r>
    </w:p>
    <w:p w:rsidR="008D241A" w:rsidRDefault="005F34FD">
      <w:pPr>
        <w:pStyle w:val="Default"/>
        <w:spacing w:line="264" w:lineRule="auto"/>
        <w:jc w:val="both"/>
      </w:pPr>
      <w:r>
        <w:t xml:space="preserve">4.5. Если указанные обстоятельства продолжаются более 3-х месяцев, каждая Сторона имеет право на расторжение Договора. В этом случае Стороны производят взаиморасчеты по Договору по состоянию на момент возникновения, указанных в п.4.2 обстоятельств. </w:t>
      </w:r>
    </w:p>
    <w:p w:rsidR="008D241A" w:rsidRDefault="005F34FD">
      <w:pPr>
        <w:pStyle w:val="Default"/>
        <w:spacing w:line="264" w:lineRule="auto"/>
        <w:jc w:val="both"/>
      </w:pPr>
      <w:r>
        <w:t xml:space="preserve">4.6. В случае нарушения Исполнителем срока оказания Услуг, предусмотренного настоящим Договором, Заказчик имеет право требовать от Исполнителя уплаты пени в размере 0,1 % от стоимости настоящего Договора за каждый день просрочки платежа. </w:t>
      </w:r>
    </w:p>
    <w:p w:rsidR="008D241A" w:rsidRDefault="005F34FD">
      <w:pPr>
        <w:pStyle w:val="Default"/>
        <w:spacing w:line="264" w:lineRule="auto"/>
        <w:jc w:val="both"/>
      </w:pPr>
      <w:r>
        <w:t xml:space="preserve">4.7. Начисление пени является правом, а не обязанностью, если пеня не предъявлена, то ее размер равен нулю. </w:t>
      </w:r>
    </w:p>
    <w:p w:rsidR="008D241A" w:rsidRDefault="005F34FD">
      <w:pPr>
        <w:pStyle w:val="Default"/>
        <w:spacing w:line="264" w:lineRule="auto"/>
        <w:jc w:val="both"/>
      </w:pPr>
      <w:r>
        <w:t xml:space="preserve">Уплата пени не освобождает Стороны от выполнения своих обязательств по Договору. </w:t>
      </w:r>
    </w:p>
    <w:p w:rsidR="008D241A" w:rsidRDefault="008D241A">
      <w:pPr>
        <w:pStyle w:val="Default"/>
        <w:spacing w:line="264" w:lineRule="auto"/>
        <w:jc w:val="both"/>
      </w:pPr>
    </w:p>
    <w:p w:rsidR="008D241A" w:rsidRDefault="005F34FD">
      <w:pPr>
        <w:pStyle w:val="Default"/>
        <w:spacing w:after="120" w:line="264" w:lineRule="auto"/>
        <w:jc w:val="both"/>
      </w:pPr>
      <w:r>
        <w:rPr>
          <w:b/>
          <w:bCs/>
        </w:rPr>
        <w:t xml:space="preserve">5. Порядок рассмотрения споров. </w:t>
      </w:r>
    </w:p>
    <w:p w:rsidR="008D241A" w:rsidRDefault="005F34FD">
      <w:pPr>
        <w:pStyle w:val="Default"/>
        <w:spacing w:line="264" w:lineRule="auto"/>
        <w:jc w:val="both"/>
      </w:pPr>
      <w:r>
        <w:t xml:space="preserve">5.1. Стороны будут прилагать все усилия к разрешению путем переговоров разногласий, возникающих при исполнении настоящего договора. </w:t>
      </w:r>
    </w:p>
    <w:p w:rsidR="008D241A" w:rsidRDefault="005F34F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В случае недостижения соглашения по спорным вопросам спор передается на разрешение в Арбитражный суд Республики Башкортостан.</w:t>
      </w:r>
    </w:p>
    <w:p w:rsidR="008D241A" w:rsidRDefault="008D241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241A" w:rsidRDefault="005F34FD">
      <w:pPr>
        <w:pStyle w:val="Default"/>
        <w:spacing w:after="120" w:line="264" w:lineRule="auto"/>
        <w:jc w:val="both"/>
        <w:rPr>
          <w:b/>
          <w:bCs/>
        </w:rPr>
      </w:pPr>
      <w:r>
        <w:rPr>
          <w:b/>
          <w:bCs/>
        </w:rPr>
        <w:t xml:space="preserve">6. Прочие условия. </w:t>
      </w:r>
    </w:p>
    <w:p w:rsidR="008D241A" w:rsidRDefault="005F34FD">
      <w:pPr>
        <w:pStyle w:val="Default"/>
        <w:spacing w:line="264" w:lineRule="auto"/>
        <w:jc w:val="both"/>
      </w:pPr>
      <w:r>
        <w:t xml:space="preserve">6.1. Все изменения и дополнения к Договору оформляются Дополнительными соглашениями и подписываются уполномоченными представителями Сторон. </w:t>
      </w:r>
    </w:p>
    <w:p w:rsidR="008D241A" w:rsidRDefault="005F34FD">
      <w:pPr>
        <w:pStyle w:val="Default"/>
        <w:spacing w:line="264" w:lineRule="auto"/>
        <w:jc w:val="both"/>
      </w:pPr>
      <w:r>
        <w:t xml:space="preserve">6.2. Во всем остальном, что не указано в настоящем Договоре, Стороны будут руководствоваться действующим законодательством Российской Федерации. </w:t>
      </w:r>
    </w:p>
    <w:p w:rsidR="008D241A" w:rsidRDefault="005F34FD">
      <w:pPr>
        <w:pStyle w:val="Default"/>
        <w:spacing w:line="264" w:lineRule="auto"/>
        <w:jc w:val="both"/>
      </w:pPr>
      <w:r>
        <w:t xml:space="preserve">6.3. Договор составлен в 2 (Двух) экземплярах, имеющих одинаковую юридическую силу, по одному подлинному экземпляру для каждой Стороны. </w:t>
      </w:r>
    </w:p>
    <w:p w:rsidR="008D241A" w:rsidRDefault="008D241A">
      <w:pPr>
        <w:pStyle w:val="Default"/>
        <w:spacing w:line="264" w:lineRule="auto"/>
        <w:jc w:val="both"/>
      </w:pPr>
    </w:p>
    <w:p w:rsidR="008D241A" w:rsidRDefault="005F34FD">
      <w:pPr>
        <w:pStyle w:val="Default"/>
        <w:spacing w:after="120" w:line="264" w:lineRule="auto"/>
        <w:jc w:val="both"/>
      </w:pPr>
      <w:r>
        <w:rPr>
          <w:b/>
          <w:bCs/>
        </w:rPr>
        <w:t xml:space="preserve">7. Сроки действия договора. </w:t>
      </w:r>
    </w:p>
    <w:p w:rsidR="008D241A" w:rsidRDefault="005F34FD">
      <w:pPr>
        <w:pStyle w:val="Default"/>
        <w:spacing w:line="264" w:lineRule="auto"/>
        <w:jc w:val="both"/>
      </w:pPr>
      <w:r>
        <w:t>7.1. Срок дейс</w:t>
      </w:r>
      <w:r w:rsidR="00497475">
        <w:t xml:space="preserve">твия договора </w:t>
      </w:r>
      <w:r w:rsidR="00497475" w:rsidRPr="009B793A">
        <w:t xml:space="preserve">01.01.2015 – </w:t>
      </w:r>
      <w:r w:rsidR="00CC79B2" w:rsidRPr="009B793A">
        <w:t>3</w:t>
      </w:r>
      <w:r w:rsidR="00CC79B2" w:rsidRPr="00B76D59">
        <w:t>0</w:t>
      </w:r>
      <w:r w:rsidR="00497475" w:rsidRPr="009B793A">
        <w:t>.09</w:t>
      </w:r>
      <w:r w:rsidRPr="009B793A">
        <w:t>.2015 г.,</w:t>
      </w:r>
      <w:r>
        <w:t xml:space="preserve"> в части исполнения денежных обязательств - до полного исполнения Сторонами своих обязательств. </w:t>
      </w:r>
    </w:p>
    <w:p w:rsidR="008D241A" w:rsidRDefault="005F34FD">
      <w:pPr>
        <w:pStyle w:val="Default"/>
        <w:spacing w:line="264" w:lineRule="auto"/>
        <w:jc w:val="both"/>
      </w:pPr>
      <w:r>
        <w:t xml:space="preserve">7.2. В случае неоднократного невыполнения обязательств по Договору какой-либо из Сторон другая Сторона вправе расторгнуть Договор в одностороннем порядке путем направления письменного уведомления не позднее, чем за 30 (Тридцать) рабочих дней до предполагаемой даты расторжения Договора. </w:t>
      </w:r>
    </w:p>
    <w:p w:rsidR="008D241A" w:rsidRDefault="005F34FD">
      <w:pPr>
        <w:pStyle w:val="Default"/>
        <w:spacing w:line="264" w:lineRule="auto"/>
        <w:jc w:val="both"/>
      </w:pPr>
      <w:r>
        <w:t xml:space="preserve">7.4. Прекращение действия договора не освобождает Стороны от исполнения обязательств по настоящему договору за уже оказанные услуги. </w:t>
      </w:r>
    </w:p>
    <w:p w:rsidR="008D241A" w:rsidRDefault="008D241A">
      <w:pPr>
        <w:pStyle w:val="Default"/>
        <w:spacing w:line="264" w:lineRule="auto"/>
        <w:jc w:val="both"/>
      </w:pPr>
    </w:p>
    <w:p w:rsidR="008D241A" w:rsidRDefault="005F34FD">
      <w:pPr>
        <w:pStyle w:val="Default"/>
        <w:spacing w:after="120" w:line="264" w:lineRule="auto"/>
        <w:jc w:val="both"/>
      </w:pPr>
      <w:r>
        <w:rPr>
          <w:b/>
          <w:bCs/>
        </w:rPr>
        <w:t xml:space="preserve">8. Условия конфиденциальности. </w:t>
      </w:r>
    </w:p>
    <w:p w:rsidR="008D241A" w:rsidRDefault="005F34FD">
      <w:pPr>
        <w:pStyle w:val="Default"/>
        <w:spacing w:line="264" w:lineRule="auto"/>
        <w:jc w:val="both"/>
      </w:pPr>
      <w:r>
        <w:t xml:space="preserve">8.1. По взаимному согласию Сторон в рамках настоящего Договора конфиденциальной признается информация, касающаяся предмета Договора, хода его выполнения и полученных результатов. </w:t>
      </w:r>
    </w:p>
    <w:p w:rsidR="008D241A" w:rsidRDefault="005F34FD">
      <w:pPr>
        <w:pStyle w:val="Default"/>
        <w:spacing w:line="264" w:lineRule="auto"/>
        <w:jc w:val="both"/>
      </w:pPr>
      <w:r>
        <w:t xml:space="preserve">8.2. Заказчик обязуется не разглашать информацию следующего содержания: </w:t>
      </w:r>
    </w:p>
    <w:p w:rsidR="008D241A" w:rsidRDefault="005F34FD">
      <w:pPr>
        <w:pStyle w:val="Default"/>
        <w:spacing w:line="264" w:lineRule="auto"/>
        <w:jc w:val="both"/>
      </w:pPr>
      <w:r>
        <w:t xml:space="preserve">8.2.1. Информацию, касающуюся всех условий настоящего Договора; </w:t>
      </w:r>
    </w:p>
    <w:p w:rsidR="008D241A" w:rsidRDefault="005F34FD">
      <w:pPr>
        <w:pStyle w:val="Default"/>
        <w:spacing w:line="264" w:lineRule="auto"/>
        <w:jc w:val="both"/>
      </w:pPr>
      <w:r>
        <w:lastRenderedPageBreak/>
        <w:t>8.2.2. Информацию, касающуюся состава данных Системы, а так</w:t>
      </w:r>
      <w:del w:id="1" w:author="Мигранова Регина Фангизовна" w:date="2014-12-24T10:14:00Z">
        <w:r w:rsidDel="00A4670A">
          <w:delText xml:space="preserve"> </w:delText>
        </w:r>
      </w:del>
      <w:r>
        <w:t xml:space="preserve">же структуры хранения данных и процедур их обработки. </w:t>
      </w:r>
    </w:p>
    <w:p w:rsidR="008D241A" w:rsidRDefault="005F34FD">
      <w:pPr>
        <w:pStyle w:val="Default"/>
        <w:spacing w:line="264" w:lineRule="auto"/>
        <w:jc w:val="both"/>
      </w:pPr>
      <w:r>
        <w:t xml:space="preserve">8.3. Исполнитель обязуется не разглашать информацию следующего содержания: </w:t>
      </w:r>
    </w:p>
    <w:p w:rsidR="008D241A" w:rsidRDefault="005F34FD">
      <w:pPr>
        <w:pStyle w:val="Default"/>
        <w:spacing w:line="264" w:lineRule="auto"/>
        <w:jc w:val="both"/>
      </w:pPr>
      <w:r>
        <w:t xml:space="preserve">8.3.1. Информацию, касающуюся всех условий настоящего Договора; </w:t>
      </w:r>
    </w:p>
    <w:p w:rsidR="008D241A" w:rsidRDefault="005F34FD">
      <w:pPr>
        <w:pStyle w:val="Default"/>
        <w:spacing w:line="264" w:lineRule="auto"/>
        <w:jc w:val="both"/>
      </w:pPr>
      <w:r>
        <w:t xml:space="preserve">8.3.2. Информацию Заказчика, к которой может получить доступ Исполнитель в рамках оказания Услуг по настоящему Договору. </w:t>
      </w:r>
    </w:p>
    <w:p w:rsidR="008D241A" w:rsidRDefault="005F34FD">
      <w:pPr>
        <w:pStyle w:val="Default"/>
        <w:spacing w:line="264" w:lineRule="auto"/>
        <w:jc w:val="both"/>
      </w:pPr>
      <w:r>
        <w:t xml:space="preserve">8.4. Любой ущерб, вызванный нарушением условий конфиденциальности, определяется и возмещается в соответствии с действующим законодательством Российской Федерации. </w:t>
      </w:r>
    </w:p>
    <w:p w:rsidR="008D241A" w:rsidRDefault="005F34FD">
      <w:pPr>
        <w:pStyle w:val="Default"/>
        <w:spacing w:line="264" w:lineRule="auto"/>
        <w:jc w:val="both"/>
      </w:pPr>
      <w:r>
        <w:t xml:space="preserve">8.5. Вышеперечисленные обязательства действуют во все время оказания Услуг по настоящему Договору между Заказчиком и Исполнителем, а также в течение 3 (трех) лет после окончания оказания этих Услуг или расторжения настоящего Договора. </w:t>
      </w:r>
    </w:p>
    <w:p w:rsidR="008D241A" w:rsidRDefault="008D241A">
      <w:pPr>
        <w:pStyle w:val="Default"/>
        <w:spacing w:line="264" w:lineRule="auto"/>
        <w:jc w:val="both"/>
      </w:pPr>
    </w:p>
    <w:p w:rsidR="008D241A" w:rsidRDefault="005F34FD">
      <w:pPr>
        <w:pStyle w:val="Default"/>
        <w:spacing w:after="120" w:line="264" w:lineRule="auto"/>
        <w:jc w:val="both"/>
      </w:pPr>
      <w:r>
        <w:rPr>
          <w:b/>
          <w:bCs/>
        </w:rPr>
        <w:t xml:space="preserve">9. Приложения: </w:t>
      </w:r>
    </w:p>
    <w:p w:rsidR="008D241A" w:rsidRDefault="005F34FD">
      <w:pPr>
        <w:pStyle w:val="Default"/>
        <w:spacing w:line="264" w:lineRule="auto"/>
        <w:jc w:val="both"/>
      </w:pPr>
      <w:r>
        <w:t xml:space="preserve">К настоящему Договору прилагаются и являются неотъемлемой его частью: </w:t>
      </w:r>
    </w:p>
    <w:p w:rsidR="008D241A" w:rsidRDefault="005F34FD">
      <w:pPr>
        <w:pStyle w:val="Default"/>
        <w:spacing w:line="264" w:lineRule="auto"/>
        <w:jc w:val="both"/>
      </w:pPr>
      <w:r>
        <w:t>- Приложение №1. Спецификация.</w:t>
      </w:r>
    </w:p>
    <w:p w:rsidR="008D241A" w:rsidRDefault="005F34FD">
      <w:pPr>
        <w:pStyle w:val="Default"/>
        <w:widowControl w:val="0"/>
        <w:spacing w:line="264" w:lineRule="auto"/>
        <w:jc w:val="both"/>
      </w:pPr>
      <w:r>
        <w:t>- Приложение №2. Регламент оказания услуг.</w:t>
      </w:r>
    </w:p>
    <w:p w:rsidR="008D241A" w:rsidRDefault="005F34FD">
      <w:pPr>
        <w:pStyle w:val="Default"/>
        <w:widowControl w:val="0"/>
        <w:spacing w:line="288" w:lineRule="auto"/>
        <w:jc w:val="both"/>
      </w:pPr>
      <w:r>
        <w:t xml:space="preserve"> 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4785"/>
        <w:gridCol w:w="4962"/>
      </w:tblGrid>
      <w:tr w:rsidR="008D241A">
        <w:trPr>
          <w:cantSplit/>
        </w:trPr>
        <w:tc>
          <w:tcPr>
            <w:tcW w:w="4785" w:type="dxa"/>
            <w:shd w:val="clear" w:color="auto" w:fill="auto"/>
          </w:tcPr>
          <w:p w:rsidR="008D241A" w:rsidRDefault="005F34F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10. Юридические адреса и подписи сторон: </w:t>
            </w:r>
          </w:p>
          <w:p w:rsidR="008D241A" w:rsidRDefault="008D24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D241A" w:rsidRDefault="005F34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Заказчик:</w:t>
            </w:r>
          </w:p>
          <w:p w:rsidR="008D241A" w:rsidRDefault="005F34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ОАО «Башинформсвязь»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8D241A" w:rsidRDefault="005F34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Юридический адрес: 450000, Республика Башкортостан, г. Уфа, ул. Ленина,32/1</w:t>
            </w:r>
          </w:p>
          <w:p w:rsidR="008D241A" w:rsidRDefault="005F34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Почтовый адрес: 450000, Республика Башкортостан, г. Уфа, ул. Ленина, 32/1</w:t>
            </w:r>
          </w:p>
          <w:p w:rsidR="008D241A" w:rsidRDefault="005F34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ИНН 0274018377</w:t>
            </w:r>
          </w:p>
          <w:p w:rsidR="008D241A" w:rsidRDefault="005F34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КПП 997750001</w:t>
            </w:r>
          </w:p>
          <w:p w:rsidR="008D241A" w:rsidRDefault="005F34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Расчетный счет 407 028 108 29300000170</w:t>
            </w:r>
          </w:p>
          <w:p w:rsidR="008D241A" w:rsidRDefault="005F34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 филиале «Нижегородский» ОАО «АЛЬФА-БАНК»</w:t>
            </w:r>
          </w:p>
          <w:p w:rsidR="008D241A" w:rsidRDefault="005F34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БИК 042202824</w:t>
            </w:r>
          </w:p>
          <w:p w:rsidR="008D241A" w:rsidRDefault="005F34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Кор./счет 30 101 810 200000000824 в ГРКЦ ГУ Банка России по Нижегородской области </w:t>
            </w:r>
          </w:p>
          <w:p w:rsidR="008D241A" w:rsidRDefault="005F34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ОКОНХ 52300</w:t>
            </w:r>
          </w:p>
          <w:p w:rsidR="008D241A" w:rsidRDefault="005F34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ОКПО 01150144</w:t>
            </w:r>
          </w:p>
          <w:p w:rsidR="008D241A" w:rsidRDefault="008D24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8D241A" w:rsidRDefault="008D24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D241A" w:rsidRDefault="008D24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D241A" w:rsidRDefault="005F34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Исполнитель:</w:t>
            </w:r>
          </w:p>
          <w:p w:rsidR="008D241A" w:rsidRDefault="008D241A" w:rsidP="009B793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241A">
        <w:trPr>
          <w:cantSplit/>
        </w:trPr>
        <w:tc>
          <w:tcPr>
            <w:tcW w:w="4785" w:type="dxa"/>
            <w:shd w:val="clear" w:color="auto" w:fill="auto"/>
          </w:tcPr>
          <w:p w:rsidR="008D241A" w:rsidRDefault="005F34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Заказчика:</w:t>
            </w:r>
          </w:p>
          <w:p w:rsidR="008D241A" w:rsidRDefault="005F34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Генеральный директор</w:t>
            </w:r>
          </w:p>
        </w:tc>
        <w:tc>
          <w:tcPr>
            <w:tcW w:w="4961" w:type="dxa"/>
            <w:shd w:val="clear" w:color="auto" w:fill="auto"/>
          </w:tcPr>
          <w:p w:rsidR="008D241A" w:rsidRDefault="005F34FD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Исполнителя:</w:t>
            </w:r>
          </w:p>
          <w:p w:rsidR="008D241A" w:rsidRDefault="005F34FD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Генеральный директор</w:t>
            </w:r>
          </w:p>
          <w:p w:rsidR="008D241A" w:rsidRDefault="008D241A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8D241A">
        <w:trPr>
          <w:cantSplit/>
        </w:trPr>
        <w:tc>
          <w:tcPr>
            <w:tcW w:w="4785" w:type="dxa"/>
            <w:shd w:val="clear" w:color="auto" w:fill="auto"/>
          </w:tcPr>
          <w:p w:rsidR="008D241A" w:rsidRDefault="005F34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_______________________ Р.Р. Сафеев </w:t>
            </w:r>
          </w:p>
          <w:p w:rsidR="008D241A" w:rsidRDefault="005F34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(подпись)</w:t>
            </w:r>
          </w:p>
          <w:p w:rsidR="008D241A" w:rsidRDefault="005F34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М.П. </w:t>
            </w:r>
          </w:p>
        </w:tc>
        <w:tc>
          <w:tcPr>
            <w:tcW w:w="4961" w:type="dxa"/>
            <w:shd w:val="clear" w:color="auto" w:fill="auto"/>
          </w:tcPr>
          <w:p w:rsidR="008D241A" w:rsidRDefault="005F34FD">
            <w:pPr>
              <w:widowControl w:val="0"/>
              <w:spacing w:after="0" w:line="240" w:lineRule="auto"/>
              <w:ind w:firstLine="34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</w:t>
            </w:r>
            <w:r w:rsidR="00CB47E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</w:p>
          <w:p w:rsidR="008D241A" w:rsidRDefault="005F34FD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(подпись)</w:t>
            </w:r>
          </w:p>
          <w:p w:rsidR="008D241A" w:rsidRDefault="005F34FD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М.П. </w:t>
            </w:r>
          </w:p>
        </w:tc>
      </w:tr>
    </w:tbl>
    <w:p w:rsidR="008D241A" w:rsidRDefault="008D241A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8D241A" w:rsidRDefault="008D241A">
      <w:pPr>
        <w:jc w:val="both"/>
        <w:sectPr w:rsidR="008D241A">
          <w:footerReference w:type="default" r:id="rId7"/>
          <w:pgSz w:w="11906" w:h="16838"/>
          <w:pgMar w:top="1134" w:right="1134" w:bottom="1134" w:left="1701" w:header="0" w:footer="709" w:gutter="0"/>
          <w:cols w:space="720"/>
          <w:formProt w:val="0"/>
          <w:docGrid w:linePitch="360" w:charSpace="-2049"/>
        </w:sectPr>
      </w:pPr>
    </w:p>
    <w:p w:rsidR="008D241A" w:rsidRDefault="008D241A">
      <w:pPr>
        <w:jc w:val="both"/>
        <w:rPr>
          <w:rFonts w:ascii="Times New Roman" w:hAnsi="Times New Roman" w:cs="Times New Roman"/>
        </w:rPr>
      </w:pPr>
    </w:p>
    <w:p w:rsidR="008D241A" w:rsidRDefault="005F34FD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Приложение №1 к Договору</w:t>
      </w:r>
    </w:p>
    <w:p w:rsidR="008D241A" w:rsidRDefault="005F34FD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</w:rPr>
        <w:t>на оказание услуг по технической поддержке программного обеспечения</w:t>
      </w:r>
    </w:p>
    <w:p w:rsidR="008D241A" w:rsidRDefault="005F34FD">
      <w:pPr>
        <w:spacing w:after="0" w:line="240" w:lineRule="auto"/>
        <w:jc w:val="right"/>
        <w:outlineLvl w:val="0"/>
      </w:pPr>
      <w:r>
        <w:rPr>
          <w:rFonts w:ascii="Times New Roman" w:eastAsia="Times New Roman" w:hAnsi="Times New Roman" w:cs="Times New Roman"/>
          <w:b/>
          <w:lang w:eastAsia="ru-RU"/>
        </w:rPr>
        <w:t>№</w:t>
      </w:r>
      <w:r>
        <w:rPr>
          <w:rFonts w:ascii="Times New Roman" w:eastAsia="Times New Roman" w:hAnsi="Times New Roman" w:cs="Times New Roman"/>
          <w:b/>
          <w:lang w:val="en-US" w:eastAsia="ru-RU"/>
        </w:rPr>
        <w:t>____________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от ___ __________ 2014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г.  </w:t>
      </w:r>
    </w:p>
    <w:p w:rsidR="008D241A" w:rsidRDefault="008D241A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8D241A" w:rsidRDefault="008D241A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8D241A" w:rsidRDefault="005F34F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СПЕЦИФИКАЦИЯ  </w:t>
      </w:r>
    </w:p>
    <w:p w:rsidR="008D241A" w:rsidRDefault="008D24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8D241A" w:rsidRDefault="008D24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tbl>
      <w:tblPr>
        <w:tblStyle w:val="af"/>
        <w:tblW w:w="9640" w:type="dxa"/>
        <w:tblInd w:w="-318" w:type="dxa"/>
        <w:tblLook w:val="04A0" w:firstRow="1" w:lastRow="0" w:firstColumn="1" w:lastColumn="0" w:noHBand="0" w:noVBand="1"/>
      </w:tblPr>
      <w:tblGrid>
        <w:gridCol w:w="1418"/>
        <w:gridCol w:w="2868"/>
        <w:gridCol w:w="1217"/>
        <w:gridCol w:w="1259"/>
        <w:gridCol w:w="1316"/>
        <w:gridCol w:w="1562"/>
      </w:tblGrid>
      <w:tr w:rsidR="008D241A">
        <w:trPr>
          <w:trHeight w:val="1275"/>
        </w:trPr>
        <w:tc>
          <w:tcPr>
            <w:tcW w:w="1419" w:type="dxa"/>
            <w:shd w:val="clear" w:color="auto" w:fill="auto"/>
            <w:tcMar>
              <w:left w:w="108" w:type="dxa"/>
            </w:tcMar>
            <w:vAlign w:val="center"/>
          </w:tcPr>
          <w:p w:rsidR="008D241A" w:rsidRDefault="005F34F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приложения</w:t>
            </w:r>
          </w:p>
        </w:tc>
        <w:tc>
          <w:tcPr>
            <w:tcW w:w="3117" w:type="dxa"/>
            <w:shd w:val="clear" w:color="auto" w:fill="auto"/>
            <w:tcMar>
              <w:left w:w="108" w:type="dxa"/>
            </w:tcMar>
            <w:vAlign w:val="center"/>
          </w:tcPr>
          <w:p w:rsidR="008D241A" w:rsidRDefault="005F34F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программного продукта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  <w:vAlign w:val="center"/>
          </w:tcPr>
          <w:p w:rsidR="008D241A" w:rsidRDefault="005F34F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  <w:vAlign w:val="center"/>
          </w:tcPr>
          <w:p w:rsidR="008D241A" w:rsidRDefault="005F34F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начала ТП</w:t>
            </w: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  <w:vAlign w:val="center"/>
          </w:tcPr>
          <w:p w:rsidR="008D241A" w:rsidRDefault="005F34F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окончания ТП</w:t>
            </w:r>
          </w:p>
        </w:tc>
        <w:tc>
          <w:tcPr>
            <w:tcW w:w="1703" w:type="dxa"/>
            <w:shd w:val="clear" w:color="auto" w:fill="auto"/>
            <w:tcMar>
              <w:left w:w="108" w:type="dxa"/>
            </w:tcMar>
            <w:vAlign w:val="center"/>
          </w:tcPr>
          <w:p w:rsidR="008D241A" w:rsidRDefault="005F34F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стоимость ТП за период, руб. с НДС</w:t>
            </w:r>
          </w:p>
        </w:tc>
      </w:tr>
      <w:tr w:rsidR="008D241A">
        <w:trPr>
          <w:trHeight w:val="255"/>
        </w:trPr>
        <w:tc>
          <w:tcPr>
            <w:tcW w:w="1419" w:type="dxa"/>
            <w:vMerge w:val="restart"/>
            <w:shd w:val="clear" w:color="auto" w:fill="auto"/>
            <w:tcMar>
              <w:left w:w="108" w:type="dxa"/>
            </w:tcMar>
          </w:tcPr>
          <w:p w:rsidR="008D241A" w:rsidRDefault="005F34FD">
            <w:pPr>
              <w:spacing w:after="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EMC Documentum 5.3 SP1</w:t>
            </w:r>
          </w:p>
        </w:tc>
        <w:tc>
          <w:tcPr>
            <w:tcW w:w="3117" w:type="dxa"/>
            <w:shd w:val="clear" w:color="auto" w:fill="auto"/>
            <w:tcMar>
              <w:left w:w="108" w:type="dxa"/>
            </w:tcMar>
            <w:vAlign w:val="center"/>
          </w:tcPr>
          <w:p w:rsidR="008D241A" w:rsidRDefault="005F34F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 на материальном носителе CONTENT SERVER ST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  <w:vAlign w:val="center"/>
          </w:tcPr>
          <w:p w:rsidR="008D241A" w:rsidRDefault="005F34F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502</w:t>
            </w: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  <w:vAlign w:val="center"/>
          </w:tcPr>
          <w:p w:rsidR="008D241A" w:rsidRDefault="005F34FD">
            <w:pPr>
              <w:spacing w:after="0"/>
              <w:jc w:val="center"/>
              <w:outlineLvl w:val="0"/>
            </w:pPr>
            <w:r>
              <w:rPr>
                <w:rFonts w:ascii="Times New Roman" w:hAnsi="Times New Roman" w:cs="Times New Roman"/>
                <w:color w:val="000000"/>
              </w:rPr>
              <w:t>01.0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.2015</w:t>
            </w: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  <w:vAlign w:val="center"/>
          </w:tcPr>
          <w:p w:rsidR="008D241A" w:rsidRDefault="005F34FD">
            <w:pPr>
              <w:spacing w:after="0"/>
              <w:jc w:val="center"/>
              <w:outlineLvl w:val="0"/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ins w:id="2" w:author="Мигранова Регина Фангизовна" w:date="2014-12-24T10:12:00Z">
              <w:r w:rsidR="00A4670A">
                <w:rPr>
                  <w:rFonts w:ascii="Times New Roman" w:hAnsi="Times New Roman" w:cs="Times New Roman"/>
                  <w:color w:val="000000"/>
                  <w:lang w:val="en-US"/>
                </w:rPr>
                <w:t>0</w:t>
              </w:r>
            </w:ins>
            <w:del w:id="3" w:author="Мигранова Регина Фангизовна" w:date="2014-12-24T10:12:00Z">
              <w:r w:rsidDel="00A4670A">
                <w:rPr>
                  <w:rFonts w:ascii="Times New Roman" w:hAnsi="Times New Roman" w:cs="Times New Roman"/>
                  <w:color w:val="000000"/>
                </w:rPr>
                <w:delText>1</w:delText>
              </w:r>
            </w:del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="00CB47ED">
              <w:rPr>
                <w:rFonts w:ascii="Times New Roman" w:hAnsi="Times New Roman" w:cs="Times New Roman"/>
                <w:color w:val="000000"/>
              </w:rPr>
              <w:t>09</w:t>
            </w:r>
            <w:r>
              <w:rPr>
                <w:rFonts w:ascii="Times New Roman" w:hAnsi="Times New Roman" w:cs="Times New Roman"/>
                <w:color w:val="000000"/>
              </w:rPr>
              <w:t>.2015</w:t>
            </w:r>
          </w:p>
        </w:tc>
        <w:tc>
          <w:tcPr>
            <w:tcW w:w="1703" w:type="dxa"/>
            <w:vMerge w:val="restart"/>
            <w:shd w:val="clear" w:color="auto" w:fill="auto"/>
            <w:tcMar>
              <w:left w:w="108" w:type="dxa"/>
            </w:tcMar>
            <w:vAlign w:val="center"/>
          </w:tcPr>
          <w:p w:rsidR="008D241A" w:rsidRDefault="008D241A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241A">
        <w:trPr>
          <w:trHeight w:val="255"/>
        </w:trPr>
        <w:tc>
          <w:tcPr>
            <w:tcW w:w="1419" w:type="dxa"/>
            <w:vMerge/>
            <w:shd w:val="clear" w:color="auto" w:fill="auto"/>
            <w:tcMar>
              <w:left w:w="108" w:type="dxa"/>
            </w:tcMar>
          </w:tcPr>
          <w:p w:rsidR="008D241A" w:rsidRDefault="008D241A">
            <w:pPr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7" w:type="dxa"/>
            <w:shd w:val="clear" w:color="auto" w:fill="auto"/>
            <w:tcMar>
              <w:left w:w="108" w:type="dxa"/>
            </w:tcMar>
            <w:vAlign w:val="center"/>
          </w:tcPr>
          <w:p w:rsidR="008D241A" w:rsidRDefault="005F34F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 на материальном носителе  WEBTOP CLIENT ST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  <w:vAlign w:val="center"/>
          </w:tcPr>
          <w:p w:rsidR="008D241A" w:rsidRDefault="005F34F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  <w:vAlign w:val="center"/>
          </w:tcPr>
          <w:p w:rsidR="008D241A" w:rsidRDefault="005F34FD">
            <w:pPr>
              <w:spacing w:after="0"/>
              <w:jc w:val="center"/>
              <w:outlineLvl w:val="0"/>
            </w:pPr>
            <w:r>
              <w:rPr>
                <w:rFonts w:ascii="Times New Roman" w:hAnsi="Times New Roman" w:cs="Times New Roman"/>
                <w:color w:val="000000"/>
              </w:rPr>
              <w:t>01.0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.2015</w:t>
            </w: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  <w:vAlign w:val="center"/>
          </w:tcPr>
          <w:p w:rsidR="008D241A" w:rsidRDefault="005F34FD" w:rsidP="00CB47ED">
            <w:pPr>
              <w:spacing w:after="0"/>
              <w:jc w:val="center"/>
              <w:outlineLvl w:val="0"/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ins w:id="4" w:author="Мигранова Регина Фангизовна" w:date="2014-12-24T10:12:00Z">
              <w:r w:rsidR="00A4670A">
                <w:rPr>
                  <w:rFonts w:ascii="Times New Roman" w:hAnsi="Times New Roman" w:cs="Times New Roman"/>
                  <w:color w:val="000000"/>
                  <w:lang w:val="en-US"/>
                </w:rPr>
                <w:t>0</w:t>
              </w:r>
            </w:ins>
            <w:del w:id="5" w:author="Мигранова Регина Фангизовна" w:date="2014-12-24T10:12:00Z">
              <w:r w:rsidDel="00A4670A">
                <w:rPr>
                  <w:rFonts w:ascii="Times New Roman" w:hAnsi="Times New Roman" w:cs="Times New Roman"/>
                  <w:color w:val="000000"/>
                </w:rPr>
                <w:delText>1</w:delText>
              </w:r>
            </w:del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="00CB47ED">
              <w:rPr>
                <w:rFonts w:ascii="Times New Roman" w:hAnsi="Times New Roman" w:cs="Times New Roman"/>
                <w:color w:val="000000"/>
              </w:rPr>
              <w:t>09</w:t>
            </w:r>
            <w:r>
              <w:rPr>
                <w:rFonts w:ascii="Times New Roman" w:hAnsi="Times New Roman" w:cs="Times New Roman"/>
                <w:color w:val="000000"/>
              </w:rPr>
              <w:t>.2015</w:t>
            </w:r>
          </w:p>
        </w:tc>
        <w:tc>
          <w:tcPr>
            <w:tcW w:w="1703" w:type="dxa"/>
            <w:vMerge/>
            <w:shd w:val="clear" w:color="auto" w:fill="auto"/>
            <w:tcMar>
              <w:left w:w="108" w:type="dxa"/>
            </w:tcMar>
          </w:tcPr>
          <w:p w:rsidR="008D241A" w:rsidRDefault="008D241A">
            <w:pPr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241A">
        <w:trPr>
          <w:trHeight w:val="255"/>
        </w:trPr>
        <w:tc>
          <w:tcPr>
            <w:tcW w:w="1419" w:type="dxa"/>
            <w:vMerge/>
            <w:shd w:val="clear" w:color="auto" w:fill="auto"/>
            <w:tcMar>
              <w:left w:w="108" w:type="dxa"/>
            </w:tcMar>
          </w:tcPr>
          <w:p w:rsidR="008D241A" w:rsidRDefault="008D241A">
            <w:pPr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7" w:type="dxa"/>
            <w:shd w:val="clear" w:color="auto" w:fill="auto"/>
            <w:tcMar>
              <w:left w:w="108" w:type="dxa"/>
            </w:tcMar>
            <w:vAlign w:val="center"/>
          </w:tcPr>
          <w:p w:rsidR="008D241A" w:rsidRDefault="005F34F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 на материальном носителе DOCUMENTUM ADMINISTRATOR ST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  <w:vAlign w:val="center"/>
          </w:tcPr>
          <w:p w:rsidR="008D241A" w:rsidRDefault="005F34F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  <w:vAlign w:val="center"/>
          </w:tcPr>
          <w:p w:rsidR="008D241A" w:rsidRDefault="005F34FD">
            <w:pPr>
              <w:spacing w:after="0"/>
              <w:jc w:val="center"/>
              <w:outlineLvl w:val="0"/>
            </w:pPr>
            <w:r>
              <w:rPr>
                <w:rFonts w:ascii="Times New Roman" w:hAnsi="Times New Roman" w:cs="Times New Roman"/>
                <w:color w:val="000000"/>
              </w:rPr>
              <w:t>01.0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.2015</w:t>
            </w: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  <w:vAlign w:val="center"/>
          </w:tcPr>
          <w:p w:rsidR="008D241A" w:rsidRDefault="005F34FD">
            <w:pPr>
              <w:spacing w:after="0"/>
              <w:jc w:val="center"/>
              <w:outlineLvl w:val="0"/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ins w:id="6" w:author="Мигранова Регина Фангизовна" w:date="2014-12-24T10:12:00Z">
              <w:r w:rsidR="00A4670A">
                <w:rPr>
                  <w:rFonts w:ascii="Times New Roman" w:hAnsi="Times New Roman" w:cs="Times New Roman"/>
                  <w:color w:val="000000"/>
                  <w:lang w:val="en-US"/>
                </w:rPr>
                <w:t>0</w:t>
              </w:r>
            </w:ins>
            <w:del w:id="7" w:author="Мигранова Регина Фангизовна" w:date="2014-12-24T10:12:00Z">
              <w:r w:rsidDel="00A4670A">
                <w:rPr>
                  <w:rFonts w:ascii="Times New Roman" w:hAnsi="Times New Roman" w:cs="Times New Roman"/>
                  <w:color w:val="000000"/>
                </w:rPr>
                <w:delText>1</w:delText>
              </w:r>
            </w:del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="00CB47ED">
              <w:rPr>
                <w:rFonts w:ascii="Times New Roman" w:hAnsi="Times New Roman" w:cs="Times New Roman"/>
                <w:color w:val="000000"/>
              </w:rPr>
              <w:t>09</w:t>
            </w:r>
            <w:r>
              <w:rPr>
                <w:rFonts w:ascii="Times New Roman" w:hAnsi="Times New Roman" w:cs="Times New Roman"/>
                <w:color w:val="000000"/>
              </w:rPr>
              <w:t>.2015</w:t>
            </w:r>
          </w:p>
        </w:tc>
        <w:tc>
          <w:tcPr>
            <w:tcW w:w="1703" w:type="dxa"/>
            <w:vMerge/>
            <w:shd w:val="clear" w:color="auto" w:fill="auto"/>
            <w:tcMar>
              <w:left w:w="108" w:type="dxa"/>
            </w:tcMar>
          </w:tcPr>
          <w:p w:rsidR="008D241A" w:rsidRDefault="008D241A">
            <w:pPr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241A">
        <w:trPr>
          <w:trHeight w:val="255"/>
        </w:trPr>
        <w:tc>
          <w:tcPr>
            <w:tcW w:w="1419" w:type="dxa"/>
            <w:vMerge/>
            <w:shd w:val="clear" w:color="auto" w:fill="auto"/>
            <w:tcMar>
              <w:left w:w="108" w:type="dxa"/>
            </w:tcMar>
          </w:tcPr>
          <w:p w:rsidR="008D241A" w:rsidRDefault="008D241A">
            <w:pPr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7" w:type="dxa"/>
            <w:shd w:val="clear" w:color="auto" w:fill="auto"/>
            <w:tcMar>
              <w:left w:w="108" w:type="dxa"/>
            </w:tcMar>
            <w:vAlign w:val="center"/>
          </w:tcPr>
          <w:p w:rsidR="008D241A" w:rsidRDefault="005F34F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 на материальном носителе DOCUMENTUM DEVELOPER STUDIO ST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  <w:vAlign w:val="center"/>
          </w:tcPr>
          <w:p w:rsidR="008D241A" w:rsidRDefault="005F34F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  <w:vAlign w:val="center"/>
          </w:tcPr>
          <w:p w:rsidR="008D241A" w:rsidRDefault="005F34FD">
            <w:pPr>
              <w:spacing w:after="0"/>
              <w:jc w:val="center"/>
              <w:outlineLvl w:val="0"/>
            </w:pPr>
            <w:r>
              <w:rPr>
                <w:rFonts w:ascii="Times New Roman" w:hAnsi="Times New Roman" w:cs="Times New Roman"/>
                <w:color w:val="000000"/>
              </w:rPr>
              <w:t>01.0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.2015</w:t>
            </w: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  <w:vAlign w:val="center"/>
          </w:tcPr>
          <w:p w:rsidR="008D241A" w:rsidRDefault="005F34FD">
            <w:pPr>
              <w:spacing w:after="0"/>
              <w:jc w:val="center"/>
              <w:outlineLvl w:val="0"/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ins w:id="8" w:author="Мигранова Регина Фангизовна" w:date="2014-12-24T10:13:00Z">
              <w:r w:rsidR="00A4670A">
                <w:rPr>
                  <w:rFonts w:ascii="Times New Roman" w:hAnsi="Times New Roman" w:cs="Times New Roman"/>
                  <w:color w:val="000000"/>
                  <w:lang w:val="en-US"/>
                </w:rPr>
                <w:t>0</w:t>
              </w:r>
            </w:ins>
            <w:del w:id="9" w:author="Мигранова Регина Фангизовна" w:date="2014-12-24T10:13:00Z">
              <w:r w:rsidDel="00A4670A">
                <w:rPr>
                  <w:rFonts w:ascii="Times New Roman" w:hAnsi="Times New Roman" w:cs="Times New Roman"/>
                  <w:color w:val="000000"/>
                </w:rPr>
                <w:delText>1</w:delText>
              </w:r>
            </w:del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="00CB47ED">
              <w:rPr>
                <w:rFonts w:ascii="Times New Roman" w:hAnsi="Times New Roman" w:cs="Times New Roman"/>
                <w:color w:val="000000"/>
              </w:rPr>
              <w:t>09</w:t>
            </w:r>
            <w:r>
              <w:rPr>
                <w:rFonts w:ascii="Times New Roman" w:hAnsi="Times New Roman" w:cs="Times New Roman"/>
                <w:color w:val="000000"/>
              </w:rPr>
              <w:t>.2015</w:t>
            </w:r>
          </w:p>
        </w:tc>
        <w:tc>
          <w:tcPr>
            <w:tcW w:w="1703" w:type="dxa"/>
            <w:vMerge/>
            <w:shd w:val="clear" w:color="auto" w:fill="auto"/>
            <w:tcMar>
              <w:left w:w="108" w:type="dxa"/>
            </w:tcMar>
          </w:tcPr>
          <w:p w:rsidR="008D241A" w:rsidRDefault="008D241A">
            <w:pPr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241A">
        <w:trPr>
          <w:trHeight w:val="255"/>
        </w:trPr>
        <w:tc>
          <w:tcPr>
            <w:tcW w:w="1419" w:type="dxa"/>
            <w:vMerge/>
            <w:shd w:val="clear" w:color="auto" w:fill="auto"/>
            <w:tcMar>
              <w:left w:w="108" w:type="dxa"/>
            </w:tcMar>
          </w:tcPr>
          <w:p w:rsidR="008D241A" w:rsidRDefault="008D241A">
            <w:pPr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7" w:type="dxa"/>
            <w:shd w:val="clear" w:color="auto" w:fill="auto"/>
            <w:tcMar>
              <w:left w:w="108" w:type="dxa"/>
            </w:tcMar>
            <w:vAlign w:val="center"/>
          </w:tcPr>
          <w:p w:rsidR="008D241A" w:rsidRDefault="005F34F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 на материальном носителе CONTENT SERVER ST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  <w:vAlign w:val="center"/>
          </w:tcPr>
          <w:p w:rsidR="008D241A" w:rsidRDefault="005F34F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  <w:vAlign w:val="center"/>
          </w:tcPr>
          <w:p w:rsidR="008D241A" w:rsidRDefault="005F34FD">
            <w:pPr>
              <w:spacing w:after="0"/>
              <w:jc w:val="center"/>
              <w:outlineLvl w:val="0"/>
            </w:pPr>
            <w:r>
              <w:rPr>
                <w:rFonts w:ascii="Times New Roman" w:hAnsi="Times New Roman" w:cs="Times New Roman"/>
                <w:color w:val="000000"/>
              </w:rPr>
              <w:t>01.0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.2015</w:t>
            </w: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  <w:vAlign w:val="center"/>
          </w:tcPr>
          <w:p w:rsidR="008D241A" w:rsidRDefault="005F34FD">
            <w:pPr>
              <w:spacing w:after="0"/>
              <w:jc w:val="center"/>
              <w:outlineLvl w:val="0"/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ins w:id="10" w:author="Мигранова Регина Фангизовна" w:date="2014-12-24T10:13:00Z">
              <w:r w:rsidR="00A4670A">
                <w:rPr>
                  <w:rFonts w:ascii="Times New Roman" w:hAnsi="Times New Roman" w:cs="Times New Roman"/>
                  <w:color w:val="000000"/>
                  <w:lang w:val="en-US"/>
                </w:rPr>
                <w:t>0</w:t>
              </w:r>
            </w:ins>
            <w:del w:id="11" w:author="Мигранова Регина Фангизовна" w:date="2014-12-24T10:13:00Z">
              <w:r w:rsidDel="00A4670A">
                <w:rPr>
                  <w:rFonts w:ascii="Times New Roman" w:hAnsi="Times New Roman" w:cs="Times New Roman"/>
                  <w:color w:val="000000"/>
                </w:rPr>
                <w:delText>1</w:delText>
              </w:r>
            </w:del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="00CB47ED">
              <w:rPr>
                <w:rFonts w:ascii="Times New Roman" w:hAnsi="Times New Roman" w:cs="Times New Roman"/>
                <w:color w:val="000000"/>
              </w:rPr>
              <w:t>09</w:t>
            </w:r>
            <w:r>
              <w:rPr>
                <w:rFonts w:ascii="Times New Roman" w:hAnsi="Times New Roman" w:cs="Times New Roman"/>
                <w:color w:val="000000"/>
              </w:rPr>
              <w:t>.2015</w:t>
            </w:r>
          </w:p>
        </w:tc>
        <w:tc>
          <w:tcPr>
            <w:tcW w:w="1703" w:type="dxa"/>
            <w:vMerge/>
            <w:shd w:val="clear" w:color="auto" w:fill="auto"/>
            <w:tcMar>
              <w:left w:w="108" w:type="dxa"/>
            </w:tcMar>
          </w:tcPr>
          <w:p w:rsidR="008D241A" w:rsidRDefault="008D241A">
            <w:pPr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241A">
        <w:trPr>
          <w:trHeight w:val="255"/>
        </w:trPr>
        <w:tc>
          <w:tcPr>
            <w:tcW w:w="1419" w:type="dxa"/>
            <w:vMerge/>
            <w:shd w:val="clear" w:color="auto" w:fill="auto"/>
            <w:tcMar>
              <w:left w:w="108" w:type="dxa"/>
            </w:tcMar>
          </w:tcPr>
          <w:p w:rsidR="008D241A" w:rsidRDefault="008D241A">
            <w:pPr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7" w:type="dxa"/>
            <w:shd w:val="clear" w:color="auto" w:fill="auto"/>
            <w:tcMar>
              <w:left w:w="108" w:type="dxa"/>
            </w:tcMar>
            <w:vAlign w:val="center"/>
          </w:tcPr>
          <w:p w:rsidR="008D241A" w:rsidRDefault="005F34F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 на материальном носителе WEBTOP CLIENT ST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  <w:vAlign w:val="center"/>
          </w:tcPr>
          <w:p w:rsidR="008D241A" w:rsidRDefault="005F34F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  <w:vAlign w:val="center"/>
          </w:tcPr>
          <w:p w:rsidR="008D241A" w:rsidRDefault="005F34FD">
            <w:pPr>
              <w:spacing w:after="0"/>
              <w:jc w:val="center"/>
              <w:outlineLvl w:val="0"/>
            </w:pPr>
            <w:r>
              <w:rPr>
                <w:rFonts w:ascii="Times New Roman" w:hAnsi="Times New Roman" w:cs="Times New Roman"/>
                <w:color w:val="000000"/>
              </w:rPr>
              <w:t>01.0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.2015</w:t>
            </w: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  <w:vAlign w:val="center"/>
          </w:tcPr>
          <w:p w:rsidR="008D241A" w:rsidRDefault="005F34FD">
            <w:pPr>
              <w:spacing w:after="0"/>
              <w:jc w:val="center"/>
              <w:outlineLvl w:val="0"/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ins w:id="12" w:author="Мигранова Регина Фангизовна" w:date="2014-12-24T10:13:00Z">
              <w:r w:rsidR="00A4670A">
                <w:rPr>
                  <w:rFonts w:ascii="Times New Roman" w:hAnsi="Times New Roman" w:cs="Times New Roman"/>
                  <w:color w:val="000000"/>
                  <w:lang w:val="en-US"/>
                </w:rPr>
                <w:t>0</w:t>
              </w:r>
            </w:ins>
            <w:del w:id="13" w:author="Мигранова Регина Фангизовна" w:date="2014-12-24T10:13:00Z">
              <w:r w:rsidDel="00A4670A">
                <w:rPr>
                  <w:rFonts w:ascii="Times New Roman" w:hAnsi="Times New Roman" w:cs="Times New Roman"/>
                  <w:color w:val="000000"/>
                </w:rPr>
                <w:delText>1</w:delText>
              </w:r>
            </w:del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="00CB47ED">
              <w:rPr>
                <w:rFonts w:ascii="Times New Roman" w:hAnsi="Times New Roman" w:cs="Times New Roman"/>
                <w:color w:val="000000"/>
              </w:rPr>
              <w:t>09</w:t>
            </w:r>
            <w:r>
              <w:rPr>
                <w:rFonts w:ascii="Times New Roman" w:hAnsi="Times New Roman" w:cs="Times New Roman"/>
                <w:color w:val="000000"/>
              </w:rPr>
              <w:t>.2015</w:t>
            </w:r>
          </w:p>
        </w:tc>
        <w:tc>
          <w:tcPr>
            <w:tcW w:w="1703" w:type="dxa"/>
            <w:vMerge/>
            <w:shd w:val="clear" w:color="auto" w:fill="auto"/>
            <w:tcMar>
              <w:left w:w="108" w:type="dxa"/>
            </w:tcMar>
          </w:tcPr>
          <w:p w:rsidR="008D241A" w:rsidRDefault="008D241A">
            <w:pPr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241A">
        <w:trPr>
          <w:trHeight w:val="270"/>
        </w:trPr>
        <w:tc>
          <w:tcPr>
            <w:tcW w:w="1419" w:type="dxa"/>
            <w:shd w:val="clear" w:color="auto" w:fill="auto"/>
            <w:tcMar>
              <w:left w:w="108" w:type="dxa"/>
            </w:tcMar>
          </w:tcPr>
          <w:p w:rsidR="008D241A" w:rsidRDefault="005F34FD">
            <w:pPr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7" w:type="dxa"/>
            <w:shd w:val="clear" w:color="auto" w:fill="auto"/>
            <w:tcMar>
              <w:left w:w="108" w:type="dxa"/>
            </w:tcMar>
          </w:tcPr>
          <w:p w:rsidR="008D241A" w:rsidRDefault="005F34FD">
            <w:pPr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ИТОГО: 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8D241A" w:rsidRDefault="008D241A">
            <w:pPr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</w:tcPr>
          <w:p w:rsidR="008D241A" w:rsidRDefault="005F34FD">
            <w:pPr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</w:tcPr>
          <w:p w:rsidR="008D241A" w:rsidRDefault="008D241A">
            <w:pPr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shd w:val="clear" w:color="auto" w:fill="auto"/>
            <w:tcMar>
              <w:left w:w="108" w:type="dxa"/>
            </w:tcMar>
          </w:tcPr>
          <w:p w:rsidR="008D241A" w:rsidRDefault="008D241A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D241A" w:rsidRDefault="008D241A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8D241A" w:rsidRDefault="008D241A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4785"/>
        <w:gridCol w:w="4962"/>
      </w:tblGrid>
      <w:tr w:rsidR="008D241A">
        <w:trPr>
          <w:cantSplit/>
        </w:trPr>
        <w:tc>
          <w:tcPr>
            <w:tcW w:w="4785" w:type="dxa"/>
            <w:shd w:val="clear" w:color="auto" w:fill="auto"/>
          </w:tcPr>
          <w:p w:rsidR="008D241A" w:rsidRDefault="005F34FD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Заказчика:</w:t>
            </w:r>
          </w:p>
          <w:p w:rsidR="008D241A" w:rsidRDefault="005F34FD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Генеральный директор</w:t>
            </w:r>
          </w:p>
        </w:tc>
        <w:tc>
          <w:tcPr>
            <w:tcW w:w="4961" w:type="dxa"/>
            <w:shd w:val="clear" w:color="auto" w:fill="auto"/>
          </w:tcPr>
          <w:p w:rsidR="008D241A" w:rsidRDefault="005F34FD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Исполнителя:</w:t>
            </w:r>
          </w:p>
          <w:p w:rsidR="008D241A" w:rsidRDefault="005F34FD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Генеральный директор</w:t>
            </w:r>
          </w:p>
          <w:p w:rsidR="008D241A" w:rsidRDefault="008D241A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8D241A">
        <w:trPr>
          <w:cantSplit/>
        </w:trPr>
        <w:tc>
          <w:tcPr>
            <w:tcW w:w="4785" w:type="dxa"/>
            <w:shd w:val="clear" w:color="auto" w:fill="auto"/>
          </w:tcPr>
          <w:p w:rsidR="008D241A" w:rsidRDefault="005F34FD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____________________ Р.Р. Сафеев </w:t>
            </w:r>
          </w:p>
          <w:p w:rsidR="008D241A" w:rsidRDefault="005F34FD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(подпись)</w:t>
            </w:r>
          </w:p>
          <w:p w:rsidR="008D241A" w:rsidRDefault="005F34FD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М.П. </w:t>
            </w:r>
          </w:p>
        </w:tc>
        <w:tc>
          <w:tcPr>
            <w:tcW w:w="4961" w:type="dxa"/>
            <w:shd w:val="clear" w:color="auto" w:fill="auto"/>
          </w:tcPr>
          <w:p w:rsidR="008D241A" w:rsidRDefault="005F34FD">
            <w:pPr>
              <w:keepNext/>
              <w:keepLines/>
              <w:spacing w:after="0" w:line="240" w:lineRule="auto"/>
              <w:ind w:firstLine="34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_________________ </w:t>
            </w:r>
          </w:p>
          <w:p w:rsidR="008D241A" w:rsidRDefault="005F34FD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(подпись)</w:t>
            </w:r>
          </w:p>
          <w:p w:rsidR="008D241A" w:rsidRDefault="005F34FD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М.П. </w:t>
            </w:r>
          </w:p>
        </w:tc>
      </w:tr>
    </w:tbl>
    <w:p w:rsidR="008D241A" w:rsidRDefault="008D241A">
      <w:pPr>
        <w:jc w:val="both"/>
      </w:pPr>
    </w:p>
    <w:p w:rsidR="008D241A" w:rsidRDefault="005F34FD">
      <w:r>
        <w:br w:type="page"/>
      </w:r>
    </w:p>
    <w:p w:rsidR="008D241A" w:rsidRDefault="005F34FD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lastRenderedPageBreak/>
        <w:t>Приложение №2 к Договору</w:t>
      </w:r>
    </w:p>
    <w:p w:rsidR="008D241A" w:rsidRDefault="005F34FD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</w:rPr>
        <w:t>на оказание услуг по технической поддержке программного обеспечения</w:t>
      </w:r>
    </w:p>
    <w:p w:rsidR="008D241A" w:rsidRDefault="005F34FD">
      <w:pPr>
        <w:spacing w:after="0" w:line="240" w:lineRule="auto"/>
        <w:jc w:val="right"/>
        <w:outlineLvl w:val="0"/>
      </w:pPr>
      <w:r>
        <w:rPr>
          <w:rFonts w:ascii="Times New Roman" w:eastAsia="Times New Roman" w:hAnsi="Times New Roman" w:cs="Times New Roman"/>
          <w:b/>
          <w:lang w:eastAsia="ru-RU"/>
        </w:rPr>
        <w:t>№____________ от _____________ 2014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г.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</w:p>
    <w:p w:rsidR="008D241A" w:rsidRDefault="008D241A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8D241A" w:rsidRDefault="008D241A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8D241A" w:rsidRDefault="005F34F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 ТЕХНИЧЕСКОЙ ПОДДЕРЖКИ ПРОГРАММ </w:t>
      </w:r>
    </w:p>
    <w:p w:rsidR="008D241A" w:rsidRDefault="008D241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D241A" w:rsidRDefault="005F34FD">
      <w:pPr>
        <w:pStyle w:val="2"/>
        <w:jc w:val="both"/>
        <w:rPr>
          <w:rFonts w:ascii="Times New Roman" w:hAnsi="Times New Roman" w:cs="Times New Roman"/>
          <w:sz w:val="24"/>
          <w:szCs w:val="24"/>
        </w:rPr>
      </w:pPr>
      <w:bookmarkStart w:id="14" w:name="_Toc289350183"/>
      <w:bookmarkEnd w:id="14"/>
      <w:r>
        <w:rPr>
          <w:rFonts w:ascii="Times New Roman" w:hAnsi="Times New Roman" w:cs="Times New Roman"/>
          <w:sz w:val="24"/>
          <w:szCs w:val="24"/>
        </w:rPr>
        <w:t>Расширенная Техническая Поддержка</w:t>
      </w:r>
    </w:p>
    <w:p w:rsidR="008D241A" w:rsidRDefault="005F34FD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Расширенная Техническая Поддержка предоставляет Заказчикам возможность обращения в службу Технической Поддержки </w:t>
      </w:r>
      <w:r>
        <w:rPr>
          <w:rFonts w:ascii="Times New Roman" w:hAnsi="Times New Roman" w:cs="Times New Roman"/>
          <w:b/>
          <w:sz w:val="24"/>
          <w:szCs w:val="24"/>
        </w:rPr>
        <w:t>на русском языке</w:t>
      </w:r>
      <w:r>
        <w:rPr>
          <w:rFonts w:ascii="Times New Roman" w:hAnsi="Times New Roman" w:cs="Times New Roman"/>
          <w:sz w:val="24"/>
          <w:szCs w:val="24"/>
        </w:rPr>
        <w:t xml:space="preserve"> по приобретенным программным продуктам </w:t>
      </w:r>
      <w:r>
        <w:rPr>
          <w:rFonts w:ascii="Times New Roman" w:hAnsi="Times New Roman" w:cs="Times New Roman"/>
          <w:sz w:val="24"/>
          <w:szCs w:val="24"/>
          <w:lang w:val="en-US"/>
        </w:rPr>
        <w:t>EMC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Documentum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EMC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Captiva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  <w:lang w:val="en-US"/>
        </w:rPr>
        <w:t>EMC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Document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Sciences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со стандартным соглашением об уровне сервиса (</w:t>
      </w:r>
      <w:r>
        <w:rPr>
          <w:rFonts w:ascii="Times New Roman" w:hAnsi="Times New Roman" w:cs="Times New Roman"/>
          <w:sz w:val="24"/>
          <w:szCs w:val="24"/>
          <w:lang w:val="en-US"/>
        </w:rPr>
        <w:t>SLA</w:t>
      </w:r>
      <w:r>
        <w:rPr>
          <w:rFonts w:ascii="Times New Roman" w:hAnsi="Times New Roman" w:cs="Times New Roman"/>
          <w:sz w:val="24"/>
          <w:szCs w:val="24"/>
        </w:rPr>
        <w:t xml:space="preserve">) на РТП (Соглашение об уровне сервиса). </w:t>
      </w:r>
    </w:p>
    <w:p w:rsidR="008D241A" w:rsidRDefault="005F34FD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Расширенная Техническая Поддержка дополняет своими услугами Базовую Техническую Поддержку и включает в себя:</w:t>
      </w:r>
    </w:p>
    <w:p w:rsidR="008D241A" w:rsidRDefault="005F34FD">
      <w:pPr>
        <w:numPr>
          <w:ilvl w:val="0"/>
          <w:numId w:val="1"/>
        </w:numPr>
        <w:tabs>
          <w:tab w:val="left" w:pos="900"/>
        </w:tabs>
        <w:spacing w:before="120" w:after="0" w:line="240" w:lineRule="auto"/>
        <w:ind w:left="896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Разрешение инцидентов/проблем (работа по запросам), относящихся к </w:t>
      </w:r>
      <w:r>
        <w:rPr>
          <w:rFonts w:ascii="Times New Roman" w:hAnsi="Times New Roman" w:cs="Times New Roman"/>
          <w:b/>
          <w:sz w:val="24"/>
          <w:szCs w:val="24"/>
        </w:rPr>
        <w:t>стандартной</w:t>
      </w:r>
      <w:r>
        <w:rPr>
          <w:rFonts w:ascii="Times New Roman" w:hAnsi="Times New Roman" w:cs="Times New Roman"/>
          <w:sz w:val="24"/>
          <w:szCs w:val="24"/>
        </w:rPr>
        <w:t xml:space="preserve"> функциональности приобретенных программных продуктов </w:t>
      </w:r>
      <w:r>
        <w:rPr>
          <w:rFonts w:ascii="Times New Roman" w:hAnsi="Times New Roman" w:cs="Times New Roman"/>
          <w:sz w:val="24"/>
          <w:szCs w:val="24"/>
          <w:lang w:val="en-US"/>
        </w:rPr>
        <w:t>EMC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Documentum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EMC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Captiva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  <w:lang w:val="en-US"/>
        </w:rPr>
        <w:t>EMC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Document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Sciences</w:t>
      </w:r>
      <w:r>
        <w:rPr>
          <w:rFonts w:ascii="Times New Roman" w:hAnsi="Times New Roman" w:cs="Times New Roman"/>
          <w:sz w:val="24"/>
          <w:szCs w:val="24"/>
        </w:rPr>
        <w:t xml:space="preserve"> (включая новые версии, сервисные пакеты и исправления), связанных с их установкой, настройкой и эксплуатацией.</w:t>
      </w:r>
    </w:p>
    <w:p w:rsidR="008D241A" w:rsidRDefault="005F34FD">
      <w:pPr>
        <w:numPr>
          <w:ilvl w:val="0"/>
          <w:numId w:val="1"/>
        </w:numPr>
        <w:tabs>
          <w:tab w:val="left" w:pos="900"/>
        </w:tabs>
        <w:spacing w:before="120" w:after="0" w:line="240" w:lineRule="auto"/>
        <w:ind w:left="896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Консультации по подбору программных продуктов и аппаратного обеспечения перед установкой продуктов </w:t>
      </w:r>
      <w:r>
        <w:rPr>
          <w:rFonts w:ascii="Times New Roman" w:hAnsi="Times New Roman" w:cs="Times New Roman"/>
          <w:sz w:val="24"/>
          <w:szCs w:val="24"/>
          <w:lang w:val="en-US"/>
        </w:rPr>
        <w:t>EMC</w:t>
      </w:r>
      <w:r>
        <w:rPr>
          <w:rFonts w:ascii="Times New Roman" w:hAnsi="Times New Roman" w:cs="Times New Roman"/>
          <w:sz w:val="24"/>
          <w:szCs w:val="24"/>
        </w:rPr>
        <w:t xml:space="preserve"> Documentum, </w:t>
      </w:r>
      <w:r>
        <w:rPr>
          <w:rFonts w:ascii="Times New Roman" w:hAnsi="Times New Roman" w:cs="Times New Roman"/>
          <w:sz w:val="24"/>
          <w:szCs w:val="24"/>
          <w:lang w:val="en-US"/>
        </w:rPr>
        <w:t>EMC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Captiva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  <w:lang w:val="en-US"/>
        </w:rPr>
        <w:t>EMC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Document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Sciences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D241A" w:rsidRDefault="005F34FD">
      <w:pPr>
        <w:numPr>
          <w:ilvl w:val="0"/>
          <w:numId w:val="1"/>
        </w:numPr>
        <w:tabs>
          <w:tab w:val="left" w:pos="900"/>
        </w:tabs>
        <w:spacing w:before="120" w:after="0" w:line="240" w:lineRule="auto"/>
        <w:ind w:left="896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Предоставление доступа для неограниченного числа Авторизованных Технических Контактов к сервисному порталу исполнителя в режиме 24x7x365 на русском языке:</w:t>
      </w:r>
    </w:p>
    <w:p w:rsidR="008D241A" w:rsidRDefault="005F34FD">
      <w:pPr>
        <w:numPr>
          <w:ilvl w:val="0"/>
          <w:numId w:val="2"/>
        </w:numPr>
        <w:tabs>
          <w:tab w:val="left" w:pos="1440"/>
        </w:tabs>
        <w:spacing w:before="120" w:after="0" w:line="240" w:lineRule="auto"/>
        <w:ind w:left="143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Доступ к базе знаний</w:t>
      </w:r>
    </w:p>
    <w:p w:rsidR="008D241A" w:rsidRDefault="005F34FD">
      <w:pPr>
        <w:numPr>
          <w:ilvl w:val="0"/>
          <w:numId w:val="2"/>
        </w:numPr>
        <w:tabs>
          <w:tab w:val="left" w:pos="1440"/>
        </w:tabs>
        <w:spacing w:before="120" w:after="0" w:line="240" w:lineRule="auto"/>
        <w:ind w:left="143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Размещение запросов в техническую поддержку и работа по ним</w:t>
      </w:r>
    </w:p>
    <w:p w:rsidR="008D241A" w:rsidRDefault="005F34FD">
      <w:pPr>
        <w:numPr>
          <w:ilvl w:val="0"/>
          <w:numId w:val="1"/>
        </w:numPr>
        <w:tabs>
          <w:tab w:val="left" w:pos="900"/>
        </w:tabs>
        <w:spacing w:before="120" w:after="0" w:line="240" w:lineRule="auto"/>
        <w:ind w:left="896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Доступность инженеров технической поддержки, как в рабочие, так и в выходные дни (суббота и воскресенье) с 10:00 до 19:00 по Московскому времени (</w:t>
      </w:r>
      <w:r>
        <w:rPr>
          <w:rFonts w:ascii="Times New Roman" w:hAnsi="Times New Roman" w:cs="Times New Roman"/>
          <w:sz w:val="24"/>
          <w:szCs w:val="24"/>
          <w:lang w:val="en-US"/>
        </w:rPr>
        <w:t>GMT</w:t>
      </w:r>
      <w:r>
        <w:rPr>
          <w:rFonts w:ascii="Times New Roman" w:hAnsi="Times New Roman" w:cs="Times New Roman"/>
          <w:sz w:val="24"/>
          <w:szCs w:val="24"/>
        </w:rPr>
        <w:t>+3)</w:t>
      </w:r>
    </w:p>
    <w:p w:rsidR="008D241A" w:rsidRDefault="005F34F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Доступ Авторизованных Технических Контактов к телефонной службе Технической Поддержки на русском языке для разрешения запросов критического П1 и высокого П2 приоритетов.</w:t>
      </w:r>
    </w:p>
    <w:p w:rsidR="008D241A" w:rsidRDefault="005F34FD">
      <w:pPr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>
        <w:br w:type="page"/>
      </w:r>
    </w:p>
    <w:p w:rsidR="008D241A" w:rsidRDefault="008D241A">
      <w:pPr>
        <w:pStyle w:val="1"/>
        <w:rPr>
          <w:szCs w:val="24"/>
        </w:rPr>
      </w:pPr>
    </w:p>
    <w:p w:rsidR="008D241A" w:rsidRDefault="005F34FD">
      <w:pPr>
        <w:pStyle w:val="1"/>
        <w:rPr>
          <w:szCs w:val="24"/>
        </w:rPr>
      </w:pPr>
      <w:r>
        <w:rPr>
          <w:szCs w:val="24"/>
        </w:rPr>
        <w:t>Соглашение об уровне сервиса (</w:t>
      </w:r>
      <w:r>
        <w:rPr>
          <w:szCs w:val="24"/>
          <w:lang w:val="en-US"/>
        </w:rPr>
        <w:t>SLA</w:t>
      </w:r>
      <w:r>
        <w:rPr>
          <w:szCs w:val="24"/>
        </w:rPr>
        <w:t>)</w:t>
      </w:r>
    </w:p>
    <w:p w:rsidR="008D241A" w:rsidRDefault="005F34FD">
      <w:pPr>
        <w:pStyle w:val="2"/>
        <w:rPr>
          <w:rFonts w:ascii="Times New Roman" w:hAnsi="Times New Roman" w:cs="Times New Roman"/>
          <w:sz w:val="24"/>
          <w:szCs w:val="24"/>
        </w:rPr>
      </w:pPr>
      <w:bookmarkStart w:id="15" w:name="_Toc289350185"/>
      <w:bookmarkStart w:id="16" w:name="_Toc164059780"/>
      <w:bookmarkEnd w:id="15"/>
      <w:bookmarkEnd w:id="16"/>
      <w:r>
        <w:rPr>
          <w:rFonts w:ascii="Times New Roman" w:hAnsi="Times New Roman" w:cs="Times New Roman"/>
          <w:sz w:val="24"/>
          <w:szCs w:val="24"/>
        </w:rPr>
        <w:t>Каталог сервисов</w:t>
      </w:r>
    </w:p>
    <w:tbl>
      <w:tblPr>
        <w:tblW w:w="946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3209"/>
        <w:gridCol w:w="6259"/>
      </w:tblGrid>
      <w:tr w:rsidR="008D241A">
        <w:trPr>
          <w:cantSplit/>
          <w:trHeight w:val="544"/>
          <w:tblHeader/>
        </w:trPr>
        <w:tc>
          <w:tcPr>
            <w:tcW w:w="3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3F3F3"/>
            <w:tcMar>
              <w:left w:w="108" w:type="dxa"/>
            </w:tcMar>
          </w:tcPr>
          <w:p w:rsidR="008D241A" w:rsidRDefault="005F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6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3F3F3"/>
            <w:tcMar>
              <w:left w:w="108" w:type="dxa"/>
            </w:tcMar>
          </w:tcPr>
          <w:p w:rsidR="008D241A" w:rsidRDefault="005F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Описание</w:t>
            </w:r>
          </w:p>
        </w:tc>
      </w:tr>
      <w:tr w:rsidR="008D241A">
        <w:trPr>
          <w:cantSplit/>
          <w:tblHeader/>
        </w:trPr>
        <w:tc>
          <w:tcPr>
            <w:tcW w:w="3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D241A" w:rsidRDefault="005F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Управление:</w:t>
            </w:r>
          </w:p>
          <w:p w:rsidR="008D241A" w:rsidRDefault="005F34FD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Инцидентами</w:t>
            </w:r>
          </w:p>
          <w:p w:rsidR="008D241A" w:rsidRDefault="005F34FD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Проблемами</w:t>
            </w:r>
          </w:p>
          <w:p w:rsidR="008D241A" w:rsidRDefault="005F34FD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Запросами</w:t>
            </w:r>
          </w:p>
          <w:p w:rsidR="008D241A" w:rsidRDefault="008D24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D241A" w:rsidRDefault="005F34FD">
            <w:pPr>
              <w:numPr>
                <w:ilvl w:val="0"/>
                <w:numId w:val="3"/>
              </w:numPr>
              <w:tabs>
                <w:tab w:val="left" w:pos="376"/>
              </w:tabs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Разрешение инцидентов/проблем (работа по запросам), относящихся к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стандартной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функциональности приобретенных программных продуктов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Documentum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Captiva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Document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Sciences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включая новые версии, сервисные пакеты и исправления, связанных с их установкой, настройкой и эксплуатацией</w:t>
            </w:r>
          </w:p>
          <w:p w:rsidR="008D241A" w:rsidRDefault="005F34FD">
            <w:pPr>
              <w:numPr>
                <w:ilvl w:val="0"/>
                <w:numId w:val="3"/>
              </w:numPr>
              <w:tabs>
                <w:tab w:val="left" w:pos="376"/>
              </w:tabs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Разрешение инцидентов/проблем (работа по запросам), связанных 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пакетами русской локализации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приобретенные программные продукты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включая новые версии и сервисные пакеты</w:t>
            </w:r>
          </w:p>
          <w:p w:rsidR="008D241A" w:rsidRDefault="005F34FD">
            <w:pPr>
              <w:numPr>
                <w:ilvl w:val="0"/>
                <w:numId w:val="3"/>
              </w:numPr>
              <w:tabs>
                <w:tab w:val="left" w:pos="376"/>
              </w:tabs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Разрешение инцидентов/проблем (работа по запросам), связанных 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доступом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ресурсам сервисного портала</w:t>
            </w:r>
          </w:p>
        </w:tc>
      </w:tr>
      <w:tr w:rsidR="008D241A">
        <w:trPr>
          <w:cantSplit/>
          <w:tblHeader/>
        </w:trPr>
        <w:tc>
          <w:tcPr>
            <w:tcW w:w="3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D241A" w:rsidRDefault="005F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6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D241A" w:rsidRDefault="005F34FD">
            <w:pPr>
              <w:numPr>
                <w:ilvl w:val="0"/>
                <w:numId w:val="3"/>
              </w:numPr>
              <w:tabs>
                <w:tab w:val="left" w:pos="376"/>
              </w:tabs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Консультации по подбору программных продуктов и аппаратного обеспечения перед установкой продуктов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Documentum,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Captiva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Document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Sciences</w:t>
            </w:r>
          </w:p>
        </w:tc>
      </w:tr>
      <w:tr w:rsidR="008D241A">
        <w:trPr>
          <w:cantSplit/>
          <w:tblHeader/>
        </w:trPr>
        <w:tc>
          <w:tcPr>
            <w:tcW w:w="3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D241A" w:rsidRDefault="005F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Ресурсы сервисного портала </w:t>
            </w:r>
            <w:hyperlink r:id="rId8">
              <w:r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en-US"/>
                </w:rPr>
                <w:t>CustomerNet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D241A" w:rsidRDefault="005F34FD">
            <w:pPr>
              <w:numPr>
                <w:ilvl w:val="0"/>
                <w:numId w:val="3"/>
              </w:numPr>
              <w:tabs>
                <w:tab w:val="left" w:pos="376"/>
              </w:tabs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Создание, мониторинг и работа по запросам с приоритетами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П1-П4</w:t>
            </w:r>
          </w:p>
          <w:p w:rsidR="008D241A" w:rsidRDefault="005F34FD">
            <w:pPr>
              <w:numPr>
                <w:ilvl w:val="0"/>
                <w:numId w:val="3"/>
              </w:numPr>
              <w:tabs>
                <w:tab w:val="left" w:pos="376"/>
              </w:tabs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Доступ к базе знаний</w:t>
            </w:r>
          </w:p>
        </w:tc>
      </w:tr>
    </w:tbl>
    <w:p w:rsidR="008D241A" w:rsidRDefault="008D241A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8D241A" w:rsidRDefault="005F34FD">
      <w:pPr>
        <w:rPr>
          <w:rFonts w:ascii="Times New Roman" w:hAnsi="Times New Roman" w:cs="Times New Roman"/>
          <w:sz w:val="24"/>
          <w:szCs w:val="24"/>
          <w:lang w:val="en-US"/>
        </w:rPr>
      </w:pPr>
      <w:r>
        <w:br w:type="page"/>
      </w:r>
    </w:p>
    <w:p w:rsidR="008D241A" w:rsidRDefault="005F34FD">
      <w:pPr>
        <w:pStyle w:val="2"/>
        <w:rPr>
          <w:rFonts w:ascii="Times New Roman" w:hAnsi="Times New Roman" w:cs="Times New Roman"/>
          <w:sz w:val="24"/>
          <w:szCs w:val="24"/>
        </w:rPr>
      </w:pPr>
      <w:bookmarkStart w:id="17" w:name="_Toc289350186"/>
      <w:bookmarkEnd w:id="17"/>
      <w:r>
        <w:rPr>
          <w:rFonts w:ascii="Times New Roman" w:hAnsi="Times New Roman" w:cs="Times New Roman"/>
          <w:sz w:val="24"/>
          <w:szCs w:val="24"/>
        </w:rPr>
        <w:lastRenderedPageBreak/>
        <w:t>Ограничения</w:t>
      </w:r>
    </w:p>
    <w:tbl>
      <w:tblPr>
        <w:tblW w:w="946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3203"/>
        <w:gridCol w:w="6265"/>
      </w:tblGrid>
      <w:tr w:rsidR="008D241A">
        <w:trPr>
          <w:cantSplit/>
          <w:trHeight w:val="544"/>
          <w:tblHeader/>
        </w:trPr>
        <w:tc>
          <w:tcPr>
            <w:tcW w:w="3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3F3F3"/>
            <w:tcMar>
              <w:left w:w="108" w:type="dxa"/>
            </w:tcMar>
          </w:tcPr>
          <w:p w:rsidR="008D241A" w:rsidRDefault="005F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6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3F3F3"/>
            <w:tcMar>
              <w:left w:w="108" w:type="dxa"/>
            </w:tcMar>
          </w:tcPr>
          <w:p w:rsidR="008D241A" w:rsidRDefault="005F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Описание</w:t>
            </w:r>
          </w:p>
        </w:tc>
      </w:tr>
      <w:tr w:rsidR="008D241A">
        <w:trPr>
          <w:cantSplit/>
          <w:tblHeader/>
        </w:trPr>
        <w:tc>
          <w:tcPr>
            <w:tcW w:w="3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D241A" w:rsidRDefault="005F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Управление:</w:t>
            </w:r>
          </w:p>
          <w:p w:rsidR="008D241A" w:rsidRDefault="005F34FD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Инцидентами</w:t>
            </w:r>
          </w:p>
          <w:p w:rsidR="008D241A" w:rsidRDefault="005F34FD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Проблемами</w:t>
            </w:r>
          </w:p>
          <w:p w:rsidR="008D241A" w:rsidRDefault="005F34FD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Запросами</w:t>
            </w:r>
          </w:p>
          <w:p w:rsidR="008D241A" w:rsidRDefault="008D24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D241A" w:rsidRDefault="005F34FD">
            <w:pPr>
              <w:numPr>
                <w:ilvl w:val="0"/>
                <w:numId w:val="3"/>
              </w:numPr>
              <w:tabs>
                <w:tab w:val="left" w:pos="376"/>
              </w:tabs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Обработке не подлежат инциденты/проблемы/запросы, связанные с неподдерживаемыми компанией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версиями, сервисными пакетами и исправлениями программных продуктов</w:t>
            </w:r>
          </w:p>
          <w:p w:rsidR="008D241A" w:rsidRDefault="005F34FD">
            <w:pPr>
              <w:numPr>
                <w:ilvl w:val="0"/>
                <w:numId w:val="3"/>
              </w:numPr>
              <w:tabs>
                <w:tab w:val="left" w:pos="376"/>
              </w:tabs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Обработке не подлежат инциденты/проблемы/запросы, связанные с неподдерживаемым компанией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окружением сопутствующих программных продуктов: OS, Platform,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RDBMS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Language,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JDK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т.д. </w:t>
            </w:r>
          </w:p>
          <w:p w:rsidR="008D241A" w:rsidRDefault="005F34FD">
            <w:pPr>
              <w:numPr>
                <w:ilvl w:val="0"/>
                <w:numId w:val="3"/>
              </w:numPr>
              <w:tabs>
                <w:tab w:val="left" w:pos="376"/>
              </w:tabs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Обработке не подлежат инциденты/проблемы/запросы, связанные с интеграцией несертифицированных компанией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продуктов третьих сторон.</w:t>
            </w:r>
          </w:p>
          <w:p w:rsidR="008D241A" w:rsidRDefault="008D241A">
            <w:pPr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41A" w:rsidRDefault="005F34FD">
            <w:pPr>
              <w:ind w:left="16"/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Также, в рамках Расширенной Технической Поддержки не обрабатываются инциденты/проблемы/запросы, относящиеся к Поддержке Разработчика, включающие в себя:</w:t>
            </w:r>
          </w:p>
          <w:p w:rsidR="008D241A" w:rsidRDefault="005F34FD">
            <w:pPr>
              <w:numPr>
                <w:ilvl w:val="0"/>
                <w:numId w:val="3"/>
              </w:numPr>
              <w:tabs>
                <w:tab w:val="left" w:pos="376"/>
              </w:tabs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Разрешение запросов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 связанных с поддержкой разработчика или консалтингом («Как реализовать ФУНКЦИОНАЛ, используя средства разработки»)</w:t>
            </w:r>
          </w:p>
          <w:p w:rsidR="008D241A" w:rsidRDefault="005F34FD">
            <w:pPr>
              <w:numPr>
                <w:ilvl w:val="0"/>
                <w:numId w:val="3"/>
              </w:numPr>
              <w:tabs>
                <w:tab w:val="left" w:pos="376"/>
              </w:tabs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Консультации и помощь при создании и/или отладке программного кода или приложений с помощью средств разработки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Documentum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Captiva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Document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Sciences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сторонних средств разработки</w:t>
            </w:r>
          </w:p>
          <w:p w:rsidR="008D241A" w:rsidRDefault="005F34FD">
            <w:pPr>
              <w:numPr>
                <w:ilvl w:val="0"/>
                <w:numId w:val="3"/>
              </w:numPr>
              <w:tabs>
                <w:tab w:val="left" w:pos="376"/>
              </w:tabs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Консультации и помощь по вопросам внесения изменений в функционал существующих продуктов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Documentum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Captiva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Document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Sciences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средств разработки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сторонних средств разработки</w:t>
            </w:r>
          </w:p>
          <w:p w:rsidR="008D241A" w:rsidRDefault="005F34FD">
            <w:pPr>
              <w:numPr>
                <w:ilvl w:val="0"/>
                <w:numId w:val="3"/>
              </w:numPr>
              <w:tabs>
                <w:tab w:val="left" w:pos="376"/>
              </w:tabs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по запросу данных из библиотеки «практического опыта» по использованию средств разработки, включая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DFC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DQL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методы, компоненты и пр.</w:t>
            </w:r>
          </w:p>
          <w:p w:rsidR="008D241A" w:rsidRDefault="005F34FD">
            <w:pPr>
              <w:numPr>
                <w:ilvl w:val="0"/>
                <w:numId w:val="3"/>
              </w:numPr>
              <w:tabs>
                <w:tab w:val="left" w:pos="376"/>
              </w:tabs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диагностики и аудита при возникновении подозрений на дефекты средств разработки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Documentum,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Captiva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Document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Sciences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продуктов с внесенными в стандартную функциональность изменениями</w:t>
            </w:r>
          </w:p>
        </w:tc>
      </w:tr>
    </w:tbl>
    <w:p w:rsidR="008D241A" w:rsidRDefault="008D241A">
      <w:pPr>
        <w:rPr>
          <w:rFonts w:ascii="Times New Roman" w:hAnsi="Times New Roman" w:cs="Times New Roman"/>
          <w:sz w:val="24"/>
          <w:szCs w:val="24"/>
        </w:rPr>
      </w:pPr>
    </w:p>
    <w:p w:rsidR="008D241A" w:rsidRDefault="008D241A">
      <w:pPr>
        <w:rPr>
          <w:rFonts w:ascii="Times New Roman" w:hAnsi="Times New Roman" w:cs="Times New Roman"/>
          <w:sz w:val="24"/>
          <w:szCs w:val="24"/>
        </w:rPr>
      </w:pPr>
    </w:p>
    <w:p w:rsidR="008D241A" w:rsidRDefault="005F34FD">
      <w:pPr>
        <w:pStyle w:val="2"/>
        <w:rPr>
          <w:rFonts w:ascii="Times New Roman" w:hAnsi="Times New Roman" w:cs="Times New Roman"/>
          <w:sz w:val="24"/>
          <w:szCs w:val="24"/>
        </w:rPr>
      </w:pPr>
      <w:bookmarkStart w:id="18" w:name="_Toc289350187"/>
      <w:bookmarkEnd w:id="18"/>
      <w:r>
        <w:rPr>
          <w:rFonts w:ascii="Times New Roman" w:hAnsi="Times New Roman" w:cs="Times New Roman"/>
          <w:sz w:val="24"/>
          <w:szCs w:val="24"/>
        </w:rPr>
        <w:lastRenderedPageBreak/>
        <w:t>Уровни службы технической поддержки</w:t>
      </w:r>
    </w:p>
    <w:p w:rsidR="008D241A" w:rsidRDefault="008D241A">
      <w:pPr>
        <w:pStyle w:val="ad"/>
        <w:rPr>
          <w:rFonts w:ascii="Times New Roman" w:hAnsi="Times New Roman"/>
          <w:b/>
          <w:sz w:val="24"/>
          <w:szCs w:val="24"/>
        </w:rPr>
      </w:pPr>
    </w:p>
    <w:tbl>
      <w:tblPr>
        <w:tblW w:w="928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375"/>
        <w:gridCol w:w="6912"/>
      </w:tblGrid>
      <w:tr w:rsidR="008D241A">
        <w:trPr>
          <w:trHeight w:val="544"/>
        </w:trPr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3F3F3"/>
            <w:tcMar>
              <w:left w:w="108" w:type="dxa"/>
            </w:tcMar>
          </w:tcPr>
          <w:p w:rsidR="008D241A" w:rsidRDefault="005F34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Уровни службы технической поддержки</w:t>
            </w:r>
          </w:p>
        </w:tc>
        <w:tc>
          <w:tcPr>
            <w:tcW w:w="6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3F3F3"/>
            <w:tcMar>
              <w:left w:w="108" w:type="dxa"/>
            </w:tcMar>
          </w:tcPr>
          <w:p w:rsidR="008D241A" w:rsidRDefault="005F34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Описание</w:t>
            </w:r>
          </w:p>
        </w:tc>
      </w:tr>
      <w:tr w:rsidR="008D241A"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D241A" w:rsidRDefault="005F34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Первый уровень</w:t>
            </w:r>
          </w:p>
        </w:tc>
        <w:tc>
          <w:tcPr>
            <w:tcW w:w="6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D241A" w:rsidRDefault="005F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Служба технической поддержки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занимающаяся первичной обработкой запроса, зарегистрированного на портале ТП.</w:t>
            </w:r>
          </w:p>
        </w:tc>
      </w:tr>
      <w:tr w:rsidR="008D241A"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D241A" w:rsidRDefault="005F34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Второй уровень</w:t>
            </w:r>
          </w:p>
        </w:tc>
        <w:tc>
          <w:tcPr>
            <w:tcW w:w="6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D241A" w:rsidRDefault="005F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специалисты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которые владеют глубокими знаниями по определенным технологиям и программным продуктам EMC Documentum,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Captiva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Document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Sciences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D241A"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D241A" w:rsidRDefault="005F34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Третий уровень</w:t>
            </w:r>
          </w:p>
        </w:tc>
        <w:tc>
          <w:tcPr>
            <w:tcW w:w="6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D241A" w:rsidRDefault="005F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разработчиков EMC, исправляющая проблемы на уровне кода, в случае их появления.</w:t>
            </w:r>
          </w:p>
          <w:p w:rsidR="008D241A" w:rsidRDefault="005F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третий уровень поддержки попадают запросы, требующие исправления в коде программных продуктов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Documentum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Captiva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Document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Sciences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8D241A" w:rsidRDefault="008D241A">
      <w:pPr>
        <w:rPr>
          <w:rFonts w:ascii="Times New Roman" w:hAnsi="Times New Roman" w:cs="Times New Roman"/>
          <w:sz w:val="24"/>
          <w:szCs w:val="24"/>
        </w:rPr>
      </w:pPr>
    </w:p>
    <w:p w:rsidR="008D241A" w:rsidRDefault="005F34FD">
      <w:pPr>
        <w:pStyle w:val="2"/>
        <w:rPr>
          <w:rFonts w:ascii="Times New Roman" w:hAnsi="Times New Roman" w:cs="Times New Roman"/>
          <w:sz w:val="24"/>
          <w:szCs w:val="24"/>
        </w:rPr>
      </w:pPr>
      <w:bookmarkStart w:id="19" w:name="_Toc289350188"/>
      <w:bookmarkEnd w:id="19"/>
      <w:r>
        <w:rPr>
          <w:rFonts w:ascii="Times New Roman" w:hAnsi="Times New Roman" w:cs="Times New Roman"/>
          <w:sz w:val="24"/>
          <w:szCs w:val="24"/>
        </w:rPr>
        <w:t>Матрица приоритетов</w:t>
      </w:r>
    </w:p>
    <w:p w:rsidR="008D241A" w:rsidRDefault="005F34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Соглашение об уровне сервисов представляет собой матрицу приоритетов и времени реакции на запросы этих приоритетов.</w:t>
      </w:r>
    </w:p>
    <w:tbl>
      <w:tblPr>
        <w:tblW w:w="928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234"/>
        <w:gridCol w:w="3602"/>
        <w:gridCol w:w="3451"/>
      </w:tblGrid>
      <w:tr w:rsidR="008D241A">
        <w:trPr>
          <w:cantSplit/>
          <w:trHeight w:val="544"/>
          <w:tblHeader/>
        </w:trPr>
        <w:tc>
          <w:tcPr>
            <w:tcW w:w="2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3F3F3"/>
            <w:tcMar>
              <w:left w:w="108" w:type="dxa"/>
            </w:tcMar>
          </w:tcPr>
          <w:p w:rsidR="008D241A" w:rsidRDefault="005F34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Приоритет</w:t>
            </w:r>
          </w:p>
        </w:tc>
        <w:tc>
          <w:tcPr>
            <w:tcW w:w="3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3F3F3"/>
            <w:tcMar>
              <w:left w:w="108" w:type="dxa"/>
            </w:tcMar>
          </w:tcPr>
          <w:p w:rsidR="008D241A" w:rsidRDefault="005F34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Описание</w:t>
            </w:r>
          </w:p>
        </w:tc>
        <w:tc>
          <w:tcPr>
            <w:tcW w:w="3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3F3F3"/>
            <w:tcMar>
              <w:left w:w="108" w:type="dxa"/>
            </w:tcMar>
          </w:tcPr>
          <w:p w:rsidR="008D241A" w:rsidRDefault="005F34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Время первой реакции на первом уровне ТП</w:t>
            </w:r>
          </w:p>
        </w:tc>
      </w:tr>
      <w:tr w:rsidR="008D241A">
        <w:trPr>
          <w:cantSplit/>
          <w:tblHeader/>
        </w:trPr>
        <w:tc>
          <w:tcPr>
            <w:tcW w:w="2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D241A" w:rsidRDefault="005F34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П1 – Критический</w:t>
            </w:r>
          </w:p>
        </w:tc>
        <w:tc>
          <w:tcPr>
            <w:tcW w:w="3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D241A" w:rsidRDefault="005F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системы нарушена в целом, влияя на остановку бизнес процессов предприятия. Ничто не может быть выполнено</w:t>
            </w:r>
          </w:p>
        </w:tc>
        <w:tc>
          <w:tcPr>
            <w:tcW w:w="3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D241A" w:rsidRDefault="005F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рабочего часа (включая выходные дни) с момента создания запроса</w:t>
            </w:r>
          </w:p>
        </w:tc>
      </w:tr>
      <w:tr w:rsidR="008D241A">
        <w:trPr>
          <w:cantSplit/>
          <w:tblHeader/>
        </w:trPr>
        <w:tc>
          <w:tcPr>
            <w:tcW w:w="2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D241A" w:rsidRDefault="005F34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П2 – Высокий</w:t>
            </w:r>
          </w:p>
        </w:tc>
        <w:tc>
          <w:tcPr>
            <w:tcW w:w="3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D241A" w:rsidRDefault="005F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Сбои при работе системы в режиме эксплуатации или разработки. Разрабатываемая система не функционирует, либо функционирует частично, при этом часть работ могут выполняться.</w:t>
            </w:r>
          </w:p>
        </w:tc>
        <w:tc>
          <w:tcPr>
            <w:tcW w:w="3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D241A" w:rsidRDefault="005F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рабочих часов (включая выходные дни) с момента создания запроса </w:t>
            </w:r>
          </w:p>
        </w:tc>
      </w:tr>
      <w:tr w:rsidR="008D241A">
        <w:trPr>
          <w:cantSplit/>
          <w:tblHeader/>
        </w:trPr>
        <w:tc>
          <w:tcPr>
            <w:tcW w:w="2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D241A" w:rsidRDefault="005F34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П3 – Стандартный</w:t>
            </w:r>
          </w:p>
        </w:tc>
        <w:tc>
          <w:tcPr>
            <w:tcW w:w="3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D241A" w:rsidRDefault="005F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в системе или разработка встречаются с некритическими проблемами или дефектами, вопросами, возникающими при эксплуатации продуктов, настройке продуктов, установке, и т.д. </w:t>
            </w:r>
          </w:p>
        </w:tc>
        <w:tc>
          <w:tcPr>
            <w:tcW w:w="3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D241A" w:rsidRDefault="005F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рабочих часов с момента создания запроса</w:t>
            </w:r>
          </w:p>
        </w:tc>
      </w:tr>
      <w:tr w:rsidR="008D241A">
        <w:trPr>
          <w:cantSplit/>
          <w:tblHeader/>
        </w:trPr>
        <w:tc>
          <w:tcPr>
            <w:tcW w:w="2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D241A" w:rsidRDefault="005F34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П4 – Низкий</w:t>
            </w:r>
          </w:p>
        </w:tc>
        <w:tc>
          <w:tcPr>
            <w:tcW w:w="3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D241A" w:rsidRDefault="005F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Минимальные воздействия на функционирование системы, не критические проблемы. Ошибки в документации</w:t>
            </w:r>
          </w:p>
        </w:tc>
        <w:tc>
          <w:tcPr>
            <w:tcW w:w="3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D241A" w:rsidRDefault="005F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рабочих часов с момента создания запроса</w:t>
            </w:r>
          </w:p>
        </w:tc>
      </w:tr>
    </w:tbl>
    <w:p w:rsidR="008D241A" w:rsidRDefault="008D241A">
      <w:pPr>
        <w:rPr>
          <w:rFonts w:ascii="Times New Roman" w:hAnsi="Times New Roman" w:cs="Times New Roman"/>
          <w:sz w:val="24"/>
          <w:szCs w:val="24"/>
        </w:rPr>
      </w:pPr>
    </w:p>
    <w:p w:rsidR="008D241A" w:rsidRDefault="005F34FD">
      <w:pPr>
        <w:pStyle w:val="2"/>
        <w:rPr>
          <w:rFonts w:ascii="Times New Roman" w:hAnsi="Times New Roman" w:cs="Times New Roman"/>
          <w:sz w:val="24"/>
          <w:szCs w:val="24"/>
        </w:rPr>
      </w:pPr>
      <w:bookmarkStart w:id="20" w:name="_Toc289350189"/>
      <w:bookmarkEnd w:id="20"/>
      <w:r>
        <w:rPr>
          <w:rFonts w:ascii="Times New Roman" w:hAnsi="Times New Roman" w:cs="Times New Roman"/>
          <w:sz w:val="24"/>
          <w:szCs w:val="24"/>
        </w:rPr>
        <w:t>Время работы сервисного центра</w:t>
      </w:r>
    </w:p>
    <w:tbl>
      <w:tblPr>
        <w:tblW w:w="946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454"/>
        <w:gridCol w:w="3593"/>
        <w:gridCol w:w="3421"/>
      </w:tblGrid>
      <w:tr w:rsidR="008D241A">
        <w:trPr>
          <w:trHeight w:val="544"/>
        </w:trPr>
        <w:tc>
          <w:tcPr>
            <w:tcW w:w="2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3F3F3"/>
            <w:tcMar>
              <w:left w:w="108" w:type="dxa"/>
            </w:tcMar>
          </w:tcPr>
          <w:p w:rsidR="008D241A" w:rsidRDefault="005F34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Ресурсы</w:t>
            </w:r>
          </w:p>
        </w:tc>
        <w:tc>
          <w:tcPr>
            <w:tcW w:w="3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3F3F3"/>
            <w:tcMar>
              <w:left w:w="108" w:type="dxa"/>
            </w:tcMar>
          </w:tcPr>
          <w:p w:rsidR="008D241A" w:rsidRDefault="005F34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Описание</w:t>
            </w:r>
          </w:p>
        </w:tc>
        <w:tc>
          <w:tcPr>
            <w:tcW w:w="3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3F3F3"/>
            <w:tcMar>
              <w:left w:w="108" w:type="dxa"/>
            </w:tcMar>
          </w:tcPr>
          <w:p w:rsidR="008D241A" w:rsidRDefault="005F34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График доступности</w:t>
            </w:r>
          </w:p>
        </w:tc>
      </w:tr>
      <w:tr w:rsidR="008D241A">
        <w:tc>
          <w:tcPr>
            <w:tcW w:w="2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D241A" w:rsidRDefault="005F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Инженеры технической поддержки первого и второго уровней</w:t>
            </w:r>
          </w:p>
        </w:tc>
        <w:tc>
          <w:tcPr>
            <w:tcW w:w="3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D241A" w:rsidRDefault="005F34FD">
            <w:pPr>
              <w:numPr>
                <w:ilvl w:val="0"/>
                <w:numId w:val="3"/>
              </w:numPr>
              <w:tabs>
                <w:tab w:val="left" w:pos="376"/>
              </w:tabs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Телефонная поддержка по запросам критического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высокого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приоритетов</w:t>
            </w:r>
          </w:p>
          <w:p w:rsidR="008D241A" w:rsidRDefault="005F34FD">
            <w:pPr>
              <w:numPr>
                <w:ilvl w:val="0"/>
                <w:numId w:val="3"/>
              </w:numPr>
              <w:tabs>
                <w:tab w:val="left" w:pos="376"/>
              </w:tabs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запросов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приоритетов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П1-П4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сайте и по электронной почте</w:t>
            </w:r>
          </w:p>
        </w:tc>
        <w:tc>
          <w:tcPr>
            <w:tcW w:w="3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D241A" w:rsidRDefault="005F34FD">
            <w:pPr>
              <w:numPr>
                <w:ilvl w:val="0"/>
                <w:numId w:val="3"/>
              </w:numPr>
              <w:tabs>
                <w:tab w:val="left" w:pos="376"/>
              </w:tabs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Рабочие дни/часы по Московскому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GMT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+3) времени (с понедельника по пятницу, с 10:00 до 19:00)</w:t>
            </w:r>
          </w:p>
          <w:p w:rsidR="008D241A" w:rsidRDefault="005F34FD">
            <w:pPr>
              <w:numPr>
                <w:ilvl w:val="0"/>
                <w:numId w:val="3"/>
              </w:numPr>
              <w:tabs>
                <w:tab w:val="left" w:pos="376"/>
              </w:tabs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Выходные* дни (суббота и воскресенье) с 10:00 до 19:00 по Московскому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GMT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+3) времени</w:t>
            </w:r>
          </w:p>
        </w:tc>
      </w:tr>
      <w:tr w:rsidR="008D241A">
        <w:tc>
          <w:tcPr>
            <w:tcW w:w="2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D241A" w:rsidRDefault="005F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Сервисный портал исполнителя</w:t>
            </w:r>
          </w:p>
        </w:tc>
        <w:tc>
          <w:tcPr>
            <w:tcW w:w="3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D241A" w:rsidRDefault="005F34FD">
            <w:pPr>
              <w:numPr>
                <w:ilvl w:val="0"/>
                <w:numId w:val="3"/>
              </w:numPr>
              <w:tabs>
                <w:tab w:val="left" w:pos="376"/>
              </w:tabs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Создание, мониторинг и работа по запросам с приоритетами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П1-П4</w:t>
            </w:r>
          </w:p>
          <w:p w:rsidR="008D241A" w:rsidRDefault="005F34FD">
            <w:pPr>
              <w:numPr>
                <w:ilvl w:val="0"/>
                <w:numId w:val="3"/>
              </w:numPr>
              <w:tabs>
                <w:tab w:val="left" w:pos="376"/>
              </w:tabs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Доступ к базе знаний</w:t>
            </w:r>
          </w:p>
        </w:tc>
        <w:tc>
          <w:tcPr>
            <w:tcW w:w="3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D241A" w:rsidRDefault="005F34F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Круглосуточно, 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365</w:t>
            </w:r>
          </w:p>
          <w:p w:rsidR="008D241A" w:rsidRDefault="005F34FD">
            <w:pPr>
              <w:numPr>
                <w:ilvl w:val="0"/>
                <w:numId w:val="3"/>
              </w:numPr>
              <w:tabs>
                <w:tab w:val="left" w:pos="376"/>
              </w:tabs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1" w:name="OLE_LINK20"/>
            <w:bookmarkStart w:id="22" w:name="OLE_LINK19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Допустимое время простоя за год: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D241A" w:rsidRDefault="005F34FD">
            <w:pPr>
              <w:numPr>
                <w:ilvl w:val="0"/>
                <w:numId w:val="3"/>
              </w:numPr>
              <w:tabs>
                <w:tab w:val="left" w:pos="376"/>
              </w:tabs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Допустимое время простоя единовременно:  </w:t>
            </w:r>
            <w:bookmarkEnd w:id="21"/>
            <w:bookmarkEnd w:id="22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 часов</w:t>
            </w:r>
          </w:p>
        </w:tc>
      </w:tr>
      <w:tr w:rsidR="008D241A">
        <w:tc>
          <w:tcPr>
            <w:tcW w:w="2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D241A" w:rsidRDefault="005F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Почтовая служба технической поддержки</w:t>
            </w:r>
          </w:p>
        </w:tc>
        <w:tc>
          <w:tcPr>
            <w:tcW w:w="3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D241A" w:rsidRDefault="005F34FD">
            <w:pPr>
              <w:numPr>
                <w:ilvl w:val="0"/>
                <w:numId w:val="3"/>
              </w:numPr>
              <w:tabs>
                <w:tab w:val="left" w:pos="376"/>
              </w:tabs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запросов с приоритетом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П1-П4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электронной почте</w:t>
            </w:r>
          </w:p>
        </w:tc>
        <w:tc>
          <w:tcPr>
            <w:tcW w:w="3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D241A" w:rsidRDefault="005F34F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Круглосуточно, 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365</w:t>
            </w:r>
          </w:p>
          <w:p w:rsidR="008D241A" w:rsidRDefault="005F34FD">
            <w:pPr>
              <w:numPr>
                <w:ilvl w:val="0"/>
                <w:numId w:val="3"/>
              </w:numPr>
              <w:tabs>
                <w:tab w:val="left" w:pos="376"/>
              </w:tabs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Допустимое время простоя за год: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D241A" w:rsidRDefault="005F34FD">
            <w:pPr>
              <w:numPr>
                <w:ilvl w:val="0"/>
                <w:numId w:val="3"/>
              </w:numPr>
              <w:tabs>
                <w:tab w:val="left" w:pos="376"/>
              </w:tabs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Допустимое время простоя единовременно: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 часов</w:t>
            </w:r>
          </w:p>
        </w:tc>
      </w:tr>
    </w:tbl>
    <w:p w:rsidR="008D241A" w:rsidRDefault="005F34FD">
      <w:pPr>
        <w:rPr>
          <w:rFonts w:ascii="Times New Roman" w:hAnsi="Times New Roman" w:cs="Times New Roman"/>
          <w:i/>
          <w:sz w:val="24"/>
          <w:szCs w:val="24"/>
        </w:rPr>
      </w:pPr>
      <w:bookmarkStart w:id="23" w:name="_Toc261430348"/>
      <w:bookmarkEnd w:id="23"/>
      <w:r>
        <w:rPr>
          <w:rFonts w:ascii="Times New Roman" w:hAnsi="Times New Roman" w:cs="Times New Roman"/>
          <w:i/>
          <w:sz w:val="24"/>
          <w:szCs w:val="24"/>
        </w:rPr>
        <w:t>* техническая поддержка оказывается по субботам и воскресеньям, исключая дни национальных праздников Российской Федерации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4785"/>
        <w:gridCol w:w="4962"/>
      </w:tblGrid>
      <w:tr w:rsidR="008D241A">
        <w:trPr>
          <w:cantSplit/>
        </w:trPr>
        <w:tc>
          <w:tcPr>
            <w:tcW w:w="4785" w:type="dxa"/>
            <w:shd w:val="clear" w:color="auto" w:fill="auto"/>
          </w:tcPr>
          <w:p w:rsidR="008D241A" w:rsidRDefault="005F34FD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Заказчика:</w:t>
            </w:r>
          </w:p>
          <w:p w:rsidR="008D241A" w:rsidRDefault="005F34FD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Генеральный директор</w:t>
            </w:r>
          </w:p>
        </w:tc>
        <w:tc>
          <w:tcPr>
            <w:tcW w:w="4961" w:type="dxa"/>
            <w:shd w:val="clear" w:color="auto" w:fill="auto"/>
          </w:tcPr>
          <w:p w:rsidR="008D241A" w:rsidRDefault="005F34FD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Исполнителя:</w:t>
            </w:r>
          </w:p>
          <w:p w:rsidR="008D241A" w:rsidRDefault="005F34FD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Генеральный директор</w:t>
            </w:r>
          </w:p>
          <w:p w:rsidR="008D241A" w:rsidRDefault="008D241A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8D241A">
        <w:trPr>
          <w:cantSplit/>
        </w:trPr>
        <w:tc>
          <w:tcPr>
            <w:tcW w:w="4785" w:type="dxa"/>
            <w:shd w:val="clear" w:color="auto" w:fill="auto"/>
          </w:tcPr>
          <w:p w:rsidR="008D241A" w:rsidRDefault="005F34FD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_____________________ Р.Р. Сафеев </w:t>
            </w:r>
          </w:p>
          <w:p w:rsidR="008D241A" w:rsidRDefault="005F34FD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(подпись)</w:t>
            </w:r>
          </w:p>
          <w:p w:rsidR="008D241A" w:rsidRDefault="005F34FD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М.П. </w:t>
            </w:r>
          </w:p>
        </w:tc>
        <w:tc>
          <w:tcPr>
            <w:tcW w:w="4961" w:type="dxa"/>
            <w:shd w:val="clear" w:color="auto" w:fill="auto"/>
          </w:tcPr>
          <w:p w:rsidR="008D241A" w:rsidRPr="009B793A" w:rsidRDefault="005F34FD">
            <w:pPr>
              <w:keepNext/>
              <w:keepLines/>
              <w:spacing w:after="0" w:line="240" w:lineRule="auto"/>
              <w:ind w:firstLine="34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</w:t>
            </w:r>
          </w:p>
          <w:p w:rsidR="008D241A" w:rsidRDefault="005F34FD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(подпись)</w:t>
            </w:r>
          </w:p>
          <w:p w:rsidR="008D241A" w:rsidRDefault="005F34FD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М.П. </w:t>
            </w:r>
          </w:p>
        </w:tc>
      </w:tr>
    </w:tbl>
    <w:p w:rsidR="008D241A" w:rsidRDefault="008D241A">
      <w:pPr>
        <w:jc w:val="both"/>
      </w:pPr>
    </w:p>
    <w:sectPr w:rsidR="008D241A">
      <w:footerReference w:type="default" r:id="rId9"/>
      <w:pgSz w:w="11906" w:h="16838"/>
      <w:pgMar w:top="1134" w:right="1134" w:bottom="1134" w:left="1701" w:header="0" w:footer="709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20D5" w:rsidRDefault="00C420D5">
      <w:pPr>
        <w:spacing w:after="0" w:line="240" w:lineRule="auto"/>
      </w:pPr>
      <w:r>
        <w:separator/>
      </w:r>
    </w:p>
  </w:endnote>
  <w:endnote w:type="continuationSeparator" w:id="0">
    <w:p w:rsidR="00C420D5" w:rsidRDefault="00C420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15708918"/>
      <w:docPartObj>
        <w:docPartGallery w:val="Page Numbers (Bottom of Page)"/>
        <w:docPartUnique/>
      </w:docPartObj>
    </w:sdtPr>
    <w:sdtEndPr/>
    <w:sdtContent>
      <w:p w:rsidR="008D241A" w:rsidRDefault="005F34FD">
        <w:pPr>
          <w:pStyle w:val="ae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A4670A">
          <w:rPr>
            <w:noProof/>
          </w:rPr>
          <w:t>1</w:t>
        </w:r>
        <w:r>
          <w:fldChar w:fldCharType="end"/>
        </w:r>
      </w:p>
    </w:sdtContent>
  </w:sdt>
  <w:p w:rsidR="008D241A" w:rsidRDefault="008D241A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61012934"/>
      <w:docPartObj>
        <w:docPartGallery w:val="Page Numbers (Bottom of Page)"/>
        <w:docPartUnique/>
      </w:docPartObj>
    </w:sdtPr>
    <w:sdtEndPr/>
    <w:sdtContent>
      <w:p w:rsidR="008D241A" w:rsidRDefault="005F34FD">
        <w:pPr>
          <w:pStyle w:val="ae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A4670A">
          <w:rPr>
            <w:noProof/>
          </w:rPr>
          <w:t>11</w:t>
        </w:r>
        <w:r>
          <w:fldChar w:fldCharType="end"/>
        </w:r>
      </w:p>
    </w:sdtContent>
  </w:sdt>
  <w:p w:rsidR="008D241A" w:rsidRDefault="008D241A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20D5" w:rsidRDefault="00C420D5">
      <w:pPr>
        <w:spacing w:after="0" w:line="240" w:lineRule="auto"/>
      </w:pPr>
      <w:r>
        <w:separator/>
      </w:r>
    </w:p>
  </w:footnote>
  <w:footnote w:type="continuationSeparator" w:id="0">
    <w:p w:rsidR="00C420D5" w:rsidRDefault="00C420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B7559"/>
    <w:multiLevelType w:val="multilevel"/>
    <w:tmpl w:val="67DE14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C4D0BE4"/>
    <w:multiLevelType w:val="multilevel"/>
    <w:tmpl w:val="AE80E880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643809D9"/>
    <w:multiLevelType w:val="multilevel"/>
    <w:tmpl w:val="F7D44B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9DF6CDF"/>
    <w:multiLevelType w:val="multilevel"/>
    <w:tmpl w:val="F85203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6FD80CAE"/>
    <w:multiLevelType w:val="multilevel"/>
    <w:tmpl w:val="4F8E7F7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Мигранова Регина Фангизовна">
    <w15:presenceInfo w15:providerId="AD" w15:userId="S-1-5-21-438639274-1736676612-2463291260-1053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41A"/>
    <w:rsid w:val="001A6FBD"/>
    <w:rsid w:val="001C5295"/>
    <w:rsid w:val="003616C8"/>
    <w:rsid w:val="00497475"/>
    <w:rsid w:val="005B4A75"/>
    <w:rsid w:val="005F34FD"/>
    <w:rsid w:val="006057D2"/>
    <w:rsid w:val="0069759A"/>
    <w:rsid w:val="00806030"/>
    <w:rsid w:val="008D241A"/>
    <w:rsid w:val="009748F9"/>
    <w:rsid w:val="009B793A"/>
    <w:rsid w:val="00A4670A"/>
    <w:rsid w:val="00B76D59"/>
    <w:rsid w:val="00C16E5E"/>
    <w:rsid w:val="00C420D5"/>
    <w:rsid w:val="00CB47ED"/>
    <w:rsid w:val="00CC7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337A1D-243A-4DE0-8DE3-1945A056F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after="200"/>
    </w:pPr>
  </w:style>
  <w:style w:type="paragraph" w:styleId="1">
    <w:name w:val="heading 1"/>
    <w:basedOn w:val="a"/>
    <w:link w:val="10"/>
    <w:qFormat/>
    <w:rsid w:val="0009390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caps/>
      <w:sz w:val="24"/>
      <w:szCs w:val="20"/>
      <w:lang w:eastAsia="ru-RU"/>
    </w:rPr>
  </w:style>
  <w:style w:type="paragraph" w:styleId="2">
    <w:name w:val="heading 2"/>
    <w:basedOn w:val="a"/>
    <w:link w:val="20"/>
    <w:qFormat/>
    <w:rsid w:val="0009390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rsid w:val="008042DA"/>
  </w:style>
  <w:style w:type="character" w:customStyle="1" w:styleId="10">
    <w:name w:val="Заголовок 1 Знак"/>
    <w:basedOn w:val="a0"/>
    <w:link w:val="1"/>
    <w:rsid w:val="00093906"/>
    <w:rPr>
      <w:rFonts w:ascii="Times New Roman" w:eastAsia="Times New Roman" w:hAnsi="Times New Roman" w:cs="Times New Roman"/>
      <w:caps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9390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-">
    <w:name w:val="Интернет-ссылка"/>
    <w:rsid w:val="00093906"/>
    <w:rPr>
      <w:color w:val="0000FF"/>
      <w:u w:val="single"/>
    </w:rPr>
  </w:style>
  <w:style w:type="character" w:customStyle="1" w:styleId="a4">
    <w:name w:val="Текст Знак"/>
    <w:basedOn w:val="a0"/>
    <w:rsid w:val="00093906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5">
    <w:name w:val="Нижний колонтитул Знак"/>
    <w:basedOn w:val="a0"/>
    <w:uiPriority w:val="99"/>
    <w:rsid w:val="003B3E67"/>
  </w:style>
  <w:style w:type="character" w:customStyle="1" w:styleId="ListLabel1">
    <w:name w:val="ListLabel 1"/>
    <w:rPr>
      <w:b w:val="0"/>
      <w:i w:val="0"/>
      <w:sz w:val="24"/>
    </w:rPr>
  </w:style>
  <w:style w:type="character" w:customStyle="1" w:styleId="ListLabel2">
    <w:name w:val="ListLabel 2"/>
    <w:rPr>
      <w:rFonts w:cs="Courier New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cs="Mangal"/>
    </w:rPr>
  </w:style>
  <w:style w:type="paragraph" w:styleId="a9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pPr>
      <w:suppressLineNumbers/>
    </w:pPr>
    <w:rPr>
      <w:rFonts w:cs="Mangal"/>
    </w:rPr>
  </w:style>
  <w:style w:type="paragraph" w:customStyle="1" w:styleId="Default">
    <w:name w:val="Default"/>
    <w:rsid w:val="00C61533"/>
    <w:pPr>
      <w:suppressAutoHyphens/>
      <w:spacing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b">
    <w:name w:val="header"/>
    <w:basedOn w:val="a"/>
    <w:uiPriority w:val="99"/>
    <w:unhideWhenUsed/>
    <w:rsid w:val="008042DA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List Paragraph"/>
    <w:basedOn w:val="a"/>
    <w:uiPriority w:val="34"/>
    <w:qFormat/>
    <w:rsid w:val="008042DA"/>
    <w:pPr>
      <w:ind w:left="720"/>
      <w:contextualSpacing/>
    </w:pPr>
  </w:style>
  <w:style w:type="paragraph" w:styleId="ad">
    <w:name w:val="Plain Text"/>
    <w:basedOn w:val="a"/>
    <w:rsid w:val="0009390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e">
    <w:name w:val="footer"/>
    <w:basedOn w:val="a"/>
    <w:uiPriority w:val="99"/>
    <w:unhideWhenUsed/>
    <w:rsid w:val="003B3E67"/>
    <w:pPr>
      <w:tabs>
        <w:tab w:val="center" w:pos="4677"/>
        <w:tab w:val="right" w:pos="9355"/>
      </w:tabs>
      <w:spacing w:after="0" w:line="240" w:lineRule="auto"/>
    </w:pPr>
  </w:style>
  <w:style w:type="table" w:styleId="af">
    <w:name w:val="Table Grid"/>
    <w:basedOn w:val="a1"/>
    <w:uiPriority w:val="59"/>
    <w:rsid w:val="0003275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CB47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CB47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ustomernet.documentum.ru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2683</Words>
  <Characters>15294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TOPS Consulting</Company>
  <LinksUpToDate>false</LinksUpToDate>
  <CharactersWithSpaces>17942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MuhametzianovaG</dc:creator>
  <cp:lastModifiedBy>Мигранова Регина Фангизовна</cp:lastModifiedBy>
  <cp:revision>2</cp:revision>
  <dcterms:created xsi:type="dcterms:W3CDTF">2014-12-24T05:15:00Z</dcterms:created>
  <dcterms:modified xsi:type="dcterms:W3CDTF">2014-12-24T05:15:00Z</dcterms:modified>
  <dc:language>ru-RU</dc:language>
</cp:coreProperties>
</file>